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21EFB" w:rsidRDefault="00BB290A">
      <w:r>
        <w:rPr>
          <w:rFonts w:ascii="Tahoma" w:hAnsi="Tahoma" w:cs="Tahoma"/>
          <w:b/>
          <w:noProof/>
          <w:szCs w:val="24"/>
          <w:highlight w:val="yellow"/>
          <w:lang w:eastAsia="fr-F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883920</wp:posOffset>
                </wp:positionV>
                <wp:extent cx="6496050" cy="503555"/>
                <wp:effectExtent l="0" t="0" r="0" b="10795"/>
                <wp:wrapSquare wrapText="bothSides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6050" cy="503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 w:rsidR="00821EFB" w:rsidRDefault="00BB290A">
                            <w:pPr>
                              <w:shd w:val="clear" w:color="auto" w:fill="DBE5F1" w:themeFill="accent1" w:themeFillTint="33"/>
                              <w:tabs>
                                <w:tab w:val="left" w:pos="0"/>
                              </w:tabs>
                              <w:spacing w:line="240" w:lineRule="auto"/>
                              <w:ind w:left="426" w:hanging="426"/>
                              <w:jc w:val="center"/>
                              <w:rPr>
                                <w:b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Cs w:val="24"/>
                              </w:rPr>
                              <w:t>Antibiothérapie des endocardites</w:t>
                            </w:r>
                            <w:r w:rsidR="00E968A6">
                              <w:rPr>
                                <w:b/>
                                <w:szCs w:val="24"/>
                              </w:rPr>
                              <w:t xml:space="preserve"> infectieuses (EI)</w:t>
                            </w:r>
                            <w:r>
                              <w:rPr>
                                <w:b/>
                                <w:szCs w:val="24"/>
                              </w:rPr>
                              <w:t xml:space="preserve"> sur valve native </w:t>
                            </w:r>
                          </w:p>
                          <w:p w:rsidR="00821EFB" w:rsidRDefault="00BB290A">
                            <w:pPr>
                              <w:shd w:val="clear" w:color="auto" w:fill="DBE5F1" w:themeFill="accent1" w:themeFillTint="33"/>
                              <w:spacing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Cs w:val="24"/>
                              </w:rPr>
                              <w:t>Traitement probabiliste</w:t>
                            </w:r>
                            <w:r w:rsidR="00E968A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Cs w:val="24"/>
                              </w:rPr>
                              <w:t>(en attendant les résultats microbiologiques)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19.8pt;margin-top:69.6pt;width:511.5pt;height:39.65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" stroked="f">
                <v:textbox>
                  <w:txbxContent>
                    <w:p w:rsidR="00821EFB" w:rsidRDefault="00BB290A">
                      <w:pPr>
                        <w:shd w:val="clear" w:color="auto" w:fill="DBE5F1" w:themeFill="accent1" w:themeFillTint="33"/>
                        <w:tabs>
                          <w:tab w:val="left" w:pos="0"/>
                        </w:tabs>
                        <w:spacing w:line="240" w:lineRule="auto"/>
                        <w:ind w:left="426" w:hanging="426"/>
                        <w:jc w:val="center"/>
                        <w:rPr>
                          <w:b/>
                          <w:szCs w:val="24"/>
                        </w:rPr>
                      </w:pPr>
                      <w:r>
                        <w:rPr>
                          <w:b/>
                          <w:szCs w:val="24"/>
                        </w:rPr>
                        <w:t>Antibiothérapie des endocardites</w:t>
                      </w:r>
                      <w:r w:rsidR="00E968A6">
                        <w:rPr>
                          <w:b/>
                          <w:szCs w:val="24"/>
                        </w:rPr>
                        <w:t xml:space="preserve"> infectieuses (EI)</w:t>
                      </w:r>
                      <w:r>
                        <w:rPr>
                          <w:b/>
                          <w:szCs w:val="24"/>
                        </w:rPr>
                        <w:t xml:space="preserve"> sur valve native </w:t>
                      </w:r>
                    </w:p>
                    <w:p w:rsidR="00821EFB" w:rsidRDefault="00BB290A">
                      <w:pPr>
                        <w:shd w:val="clear" w:color="auto" w:fill="DBE5F1" w:themeFill="accent1" w:themeFillTint="33"/>
                        <w:spacing w:line="240" w:lineRule="auto"/>
                        <w:jc w:val="center"/>
                        <w:rPr>
                          <w:b/>
                          <w:color w:val="000000" w:themeColor="text1"/>
                          <w:szCs w:val="24"/>
                        </w:rPr>
                      </w:pPr>
                      <w:r>
                        <w:rPr>
                          <w:b/>
                          <w:szCs w:val="24"/>
                        </w:rPr>
                        <w:t>Traitement probabiliste</w:t>
                      </w:r>
                      <w:r w:rsidR="00E968A6">
                        <w:rPr>
                          <w:b/>
                          <w:szCs w:val="24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Cs w:val="24"/>
                        </w:rPr>
                        <w:t>(en attendant les résultats microbiologiques)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ahoma" w:hAnsi="Tahoma" w:cs="Tahoma"/>
          <w:b/>
          <w:noProof/>
          <w:szCs w:val="24"/>
          <w:highlight w:val="yellow"/>
          <w:lang w:eastAsia="fr-F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-252095</wp:posOffset>
                </wp:positionH>
                <wp:positionV relativeFrom="paragraph">
                  <wp:posOffset>2262505</wp:posOffset>
                </wp:positionV>
                <wp:extent cx="6496050" cy="476250"/>
                <wp:effectExtent l="0" t="0" r="0" b="0"/>
                <wp:wrapSquare wrapText="bothSides"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605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 w:rsidR="00821EFB" w:rsidRDefault="00BB290A">
                            <w:pPr>
                              <w:shd w:val="clear" w:color="auto" w:fill="DBE5F1" w:themeFill="accent1" w:themeFillTint="33"/>
                              <w:tabs>
                                <w:tab w:val="left" w:pos="0"/>
                              </w:tabs>
                              <w:spacing w:line="240" w:lineRule="auto"/>
                              <w:ind w:left="426" w:hanging="426"/>
                              <w:jc w:val="center"/>
                              <w:rPr>
                                <w:rFonts w:cs="Tahoma"/>
                                <w:b/>
                                <w:szCs w:val="20"/>
                              </w:rPr>
                            </w:pPr>
                            <w:r>
                              <w:rPr>
                                <w:rFonts w:cs="Tahoma"/>
                                <w:b/>
                                <w:szCs w:val="20"/>
                              </w:rPr>
                              <w:t xml:space="preserve">Antibiothérapie probabiliste des </w:t>
                            </w:r>
                            <w:r w:rsidR="00E968A6">
                              <w:rPr>
                                <w:rFonts w:cs="Tahoma"/>
                                <w:b/>
                                <w:szCs w:val="20"/>
                              </w:rPr>
                              <w:t xml:space="preserve">EI </w:t>
                            </w:r>
                            <w:r>
                              <w:rPr>
                                <w:rFonts w:cs="Tahoma"/>
                                <w:b/>
                                <w:szCs w:val="20"/>
                              </w:rPr>
                              <w:t xml:space="preserve">sur prothèse ou </w:t>
                            </w:r>
                            <w:r w:rsidR="00E968A6">
                              <w:rPr>
                                <w:rFonts w:cs="Tahoma"/>
                                <w:b/>
                                <w:szCs w:val="20"/>
                              </w:rPr>
                              <w:t xml:space="preserve">des </w:t>
                            </w:r>
                            <w:r>
                              <w:rPr>
                                <w:rFonts w:cs="Tahoma"/>
                                <w:b/>
                                <w:szCs w:val="20"/>
                              </w:rPr>
                              <w:t>EI nosocomiales et associée</w:t>
                            </w:r>
                            <w:r w:rsidR="00E968A6">
                              <w:rPr>
                                <w:rFonts w:cs="Tahoma"/>
                                <w:b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cs="Tahoma"/>
                                <w:b/>
                                <w:szCs w:val="20"/>
                              </w:rPr>
                              <w:t xml:space="preserve"> aux soins</w:t>
                            </w:r>
                          </w:p>
                          <w:p w:rsidR="00821EFB" w:rsidRDefault="00BB290A">
                            <w:pPr>
                              <w:shd w:val="clear" w:color="auto" w:fill="DBE5F1" w:themeFill="accent1" w:themeFillTint="33"/>
                              <w:tabs>
                                <w:tab w:val="left" w:pos="0"/>
                              </w:tabs>
                              <w:spacing w:line="240" w:lineRule="auto"/>
                              <w:ind w:left="426" w:hanging="426"/>
                              <w:jc w:val="center"/>
                              <w:rPr>
                                <w:rFonts w:cs="Tahoma"/>
                                <w:szCs w:val="20"/>
                              </w:rPr>
                            </w:pPr>
                            <w:r>
                              <w:rPr>
                                <w:color w:val="000000" w:themeColor="text1"/>
                                <w:szCs w:val="24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color w:val="000000" w:themeColor="text1"/>
                                <w:szCs w:val="24"/>
                              </w:rPr>
                              <w:t>en</w:t>
                            </w:r>
                            <w:proofErr w:type="gramEnd"/>
                            <w:r>
                              <w:rPr>
                                <w:color w:val="000000" w:themeColor="text1"/>
                                <w:szCs w:val="24"/>
                              </w:rPr>
                              <w:t xml:space="preserve"> attendant les résultats microbiologiques)</w:t>
                            </w:r>
                          </w:p>
                          <w:p w:rsidR="00821EFB" w:rsidRDefault="00BB290A">
                            <w:pPr>
                              <w:shd w:val="clear" w:color="auto" w:fill="DBE5F1" w:themeFill="accent1" w:themeFillTint="33"/>
                              <w:tabs>
                                <w:tab w:val="left" w:pos="0"/>
                              </w:tabs>
                              <w:spacing w:line="240" w:lineRule="auto"/>
                              <w:ind w:left="426" w:hanging="426"/>
                              <w:jc w:val="center"/>
                              <w:rPr>
                                <w:rFonts w:cs="Tahoma"/>
                                <w:b/>
                                <w:szCs w:val="20"/>
                              </w:rPr>
                            </w:pPr>
                            <w:r>
                              <w:rPr>
                                <w:rFonts w:cs="Tahoma"/>
                                <w:b/>
                                <w:szCs w:val="20"/>
                              </w:rPr>
                              <w:t> </w:t>
                            </w:r>
                          </w:p>
                          <w:p w:rsidR="00821EFB" w:rsidRDefault="00821EFB">
                            <w:pPr>
                              <w:shd w:val="clear" w:color="auto" w:fill="DBE5F1" w:themeFill="accent1" w:themeFillTint="33"/>
                              <w:tabs>
                                <w:tab w:val="left" w:pos="0"/>
                              </w:tabs>
                              <w:spacing w:line="240" w:lineRule="auto"/>
                              <w:ind w:left="426" w:hanging="426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21EFB" w:rsidRDefault="00821EFB">
                            <w:pPr>
                              <w:shd w:val="clear" w:color="auto" w:fill="DBE5F1" w:themeFill="accent1" w:themeFillTint="33"/>
                              <w:tabs>
                                <w:tab w:val="left" w:pos="0"/>
                              </w:tabs>
                              <w:spacing w:line="240" w:lineRule="auto"/>
                              <w:ind w:left="426" w:hanging="426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5D6075" w:rsidRDefault="005D6075"/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352"/>
                              <w:gridCol w:w="4367"/>
                            </w:tblGrid>
                            <w:tr w:rsidR="001F45E3" w:rsidTr="001F45E3">
                              <w:tc>
                                <w:tcPr>
                                  <w:tcW w:w="9719" w:type="dxa"/>
                                  <w:gridSpan w:val="2"/>
                                </w:tcPr>
                                <w:p w:rsidR="001F45E3" w:rsidRDefault="001F45E3" w:rsidP="001F45E3">
                                  <w:pPr>
                                    <w:spacing w:line="240" w:lineRule="auto"/>
                                    <w:rPr>
                                      <w:rFonts w:cstheme="minorHAnsi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Times New Roman" w:cstheme="minorHAnsi"/>
                                      <w:b/>
                                      <w:sz w:val="24"/>
                                      <w:szCs w:val="24"/>
                                      <w:lang w:eastAsia="fr-FR"/>
                                    </w:rPr>
                                    <w:t xml:space="preserve">Streptocoques oraux ou </w:t>
                                  </w:r>
                                  <w:r>
                                    <w:rPr>
                                      <w:rFonts w:eastAsia="Times New Roman" w:cstheme="minorHAnsi"/>
                                      <w:b/>
                                      <w:i/>
                                      <w:sz w:val="24"/>
                                      <w:szCs w:val="24"/>
                                      <w:lang w:eastAsia="fr-FR"/>
                                    </w:rPr>
                                    <w:t xml:space="preserve">Streptococcus </w:t>
                                  </w:r>
                                  <w:proofErr w:type="spellStart"/>
                                  <w:r>
                                    <w:rPr>
                                      <w:rFonts w:eastAsia="Times New Roman" w:cstheme="minorHAnsi"/>
                                      <w:b/>
                                      <w:i/>
                                      <w:sz w:val="24"/>
                                      <w:szCs w:val="24"/>
                                      <w:lang w:eastAsia="fr-FR"/>
                                    </w:rPr>
                                    <w:t>gallaticus</w:t>
                                  </w:r>
                                  <w:proofErr w:type="spellEnd"/>
                                </w:p>
                              </w:tc>
                            </w:tr>
                            <w:tr w:rsidR="001F45E3" w:rsidTr="001F45E3">
                              <w:tc>
                                <w:tcPr>
                                  <w:tcW w:w="9719" w:type="dxa"/>
                                  <w:gridSpan w:val="2"/>
                                </w:tcPr>
                                <w:p w:rsidR="001F45E3" w:rsidRDefault="001F45E3" w:rsidP="001F45E3">
                                  <w:pPr>
                                    <w:spacing w:line="240" w:lineRule="auto"/>
                                    <w:rPr>
                                      <w:rFonts w:eastAsia="Times New Roman" w:cstheme="minorHAnsi"/>
                                      <w:b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eastAsia="Times New Roman" w:cstheme="minorHAnsi"/>
                                      <w:b/>
                                      <w:sz w:val="24"/>
                                      <w:szCs w:val="24"/>
                                      <w:lang w:eastAsia="fr-FR"/>
                                    </w:rPr>
                                    <w:t>Streptocoque sensible à la Pénicilline G (CMI≤0,125 mg/l)</w:t>
                                  </w:r>
                                </w:p>
                              </w:tc>
                            </w:tr>
                            <w:tr w:rsidR="001F45E3" w:rsidTr="001F45E3">
                              <w:tc>
                                <w:tcPr>
                                  <w:tcW w:w="5352" w:type="dxa"/>
                                </w:tcPr>
                                <w:p w:rsidR="001F45E3" w:rsidRDefault="001F45E3" w:rsidP="001F45E3">
                                  <w:pPr>
                                    <w:spacing w:line="240" w:lineRule="auto"/>
                                    <w:rPr>
                                      <w:rFonts w:eastAsia="Times New Roman" w:cstheme="minorHAnsi"/>
                                      <w:b/>
                                      <w:color w:val="373430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eastAsia="Times New Roman" w:cstheme="minorHAnsi"/>
                                      <w:b/>
                                      <w:color w:val="373430"/>
                                      <w:sz w:val="24"/>
                                      <w:szCs w:val="24"/>
                                      <w:lang w:eastAsia="fr-FR"/>
                                    </w:rPr>
                                    <w:t>Molécules</w:t>
                                  </w:r>
                                </w:p>
                              </w:tc>
                              <w:tc>
                                <w:tcPr>
                                  <w:tcW w:w="4367" w:type="dxa"/>
                                </w:tcPr>
                                <w:p w:rsidR="001F45E3" w:rsidRDefault="001F45E3" w:rsidP="001F45E3">
                                  <w:pPr>
                                    <w:spacing w:line="240" w:lineRule="auto"/>
                                    <w:rPr>
                                      <w:rFonts w:eastAsia="Times New Roman" w:cstheme="minorHAnsi"/>
                                      <w:b/>
                                      <w:color w:val="373430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sz w:val="24"/>
                                    </w:rPr>
                                    <w:t>Alternative</w:t>
                                  </w:r>
                                </w:p>
                              </w:tc>
                            </w:tr>
                            <w:tr w:rsidR="001F45E3" w:rsidTr="001F45E3">
                              <w:trPr>
                                <w:trHeight w:val="423"/>
                              </w:trPr>
                              <w:tc>
                                <w:tcPr>
                                  <w:tcW w:w="9719" w:type="dxa"/>
                                  <w:gridSpan w:val="2"/>
                                </w:tcPr>
                                <w:p w:rsidR="001F45E3" w:rsidRDefault="001F45E3" w:rsidP="001F45E3">
                                  <w:pPr>
                                    <w:tabs>
                                      <w:tab w:val="left" w:pos="1134"/>
                                    </w:tabs>
                                    <w:spacing w:line="276" w:lineRule="auto"/>
                                    <w:rPr>
                                      <w:rFonts w:eastAsia="Times New Roman" w:cstheme="minorHAnsi"/>
                                      <w:b/>
                                      <w:color w:val="FF0000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eastAsia="Times New Roman" w:cstheme="minorHAnsi"/>
                                      <w:b/>
                                      <w:sz w:val="24"/>
                                      <w:szCs w:val="24"/>
                                      <w:lang w:eastAsia="fr-FR"/>
                                    </w:rPr>
                                    <w:t xml:space="preserve">Streptocoques oraux et streptocoques du </w:t>
                                  </w:r>
                                  <w:r>
                                    <w:rPr>
                                      <w:rFonts w:cstheme="minorHAnsi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groupe gallolyticus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 sensibles à la Pénicilline G</w:t>
                                  </w:r>
                                </w:p>
                              </w:tc>
                            </w:tr>
                            <w:tr w:rsidR="001F45E3" w:rsidTr="001F45E3">
                              <w:tc>
                                <w:tcPr>
                                  <w:tcW w:w="5352" w:type="dxa"/>
                                </w:tcPr>
                                <w:p w:rsidR="001F45E3" w:rsidRDefault="001F45E3" w:rsidP="001F45E3">
                                  <w:pPr>
                                    <w:tabs>
                                      <w:tab w:val="left" w:pos="1134"/>
                                    </w:tabs>
                                    <w:spacing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  <w:lang w:eastAsia="fr-FR"/>
                                    </w:rPr>
                                    <w:t xml:space="preserve">Pénicilline G 200000-300000 UI/kg/j </w:t>
                                  </w:r>
                                </w:p>
                                <w:p w:rsidR="001F45E3" w:rsidRDefault="001F45E3" w:rsidP="001F45E3">
                                  <w:pPr>
                                    <w:tabs>
                                      <w:tab w:val="left" w:pos="1134"/>
                                    </w:tabs>
                                    <w:spacing w:line="240" w:lineRule="auto"/>
                                    <w:rPr>
                                      <w:rFonts w:eastAsia="Times New Roman" w:cstheme="minorHAnsi"/>
                                      <w:b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eastAsia="Times New Roman" w:cstheme="minorHAnsi"/>
                                      <w:b/>
                                      <w:sz w:val="24"/>
                                      <w:szCs w:val="24"/>
                                      <w:lang w:eastAsia="fr-FR"/>
                                    </w:rPr>
                                    <w:t>ou</w:t>
                                  </w:r>
                                  <w:proofErr w:type="gramEnd"/>
                                  <w:r>
                                    <w:rPr>
                                      <w:rFonts w:eastAsia="Times New Roman" w:cstheme="minorHAnsi"/>
                                      <w:b/>
                                      <w:sz w:val="24"/>
                                      <w:szCs w:val="24"/>
                                      <w:lang w:eastAsia="fr-FR"/>
                                    </w:rPr>
                                    <w:t xml:space="preserve"> </w:t>
                                  </w:r>
                                </w:p>
                                <w:p w:rsidR="001F45E3" w:rsidRDefault="001F45E3" w:rsidP="001F45E3">
                                  <w:pPr>
                                    <w:tabs>
                                      <w:tab w:val="left" w:pos="1134"/>
                                    </w:tabs>
                                    <w:spacing w:line="240" w:lineRule="auto"/>
                                    <w:rPr>
                                      <w:rFonts w:eastAsia="Times New Roman" w:cstheme="minorHAnsi"/>
                                      <w:b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  <w:lang w:eastAsia="fr-FR"/>
                                    </w:rPr>
                                    <w:t>Amoxicilline ou Ampicilline</w:t>
                                  </w:r>
                                  <w:r>
                                    <w:rPr>
                                      <w:rFonts w:eastAsia="Times New Roman" w:cstheme="minorHAnsi"/>
                                      <w:b/>
                                      <w:sz w:val="24"/>
                                      <w:szCs w:val="24"/>
                                      <w:lang w:eastAsia="fr-FR"/>
                                    </w:rPr>
                                    <w:t xml:space="preserve"> </w:t>
                                  </w:r>
                                </w:p>
                                <w:p w:rsidR="001F45E3" w:rsidRDefault="001F45E3" w:rsidP="001F45E3">
                                  <w:pPr>
                                    <w:tabs>
                                      <w:tab w:val="left" w:pos="1134"/>
                                    </w:tabs>
                                    <w:spacing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eastAsia="Times New Roman" w:cstheme="minorHAnsi"/>
                                      <w:b/>
                                      <w:sz w:val="24"/>
                                      <w:szCs w:val="24"/>
                                      <w:lang w:eastAsia="fr-FR"/>
                                    </w:rPr>
                                    <w:t>ou</w:t>
                                  </w:r>
                                  <w:proofErr w:type="gramEnd"/>
                                  <w:r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  <w:lang w:eastAsia="fr-FR"/>
                                    </w:rPr>
                                    <w:t xml:space="preserve"> </w:t>
                                  </w:r>
                                </w:p>
                                <w:p w:rsidR="001F45E3" w:rsidRDefault="001F45E3" w:rsidP="001F45E3">
                                  <w:pPr>
                                    <w:tabs>
                                      <w:tab w:val="left" w:pos="1134"/>
                                    </w:tabs>
                                    <w:spacing w:line="240" w:lineRule="auto"/>
                                    <w:rPr>
                                      <w:rFonts w:eastAsia="Times New Roman" w:cstheme="minorHAnsi"/>
                                      <w:color w:val="373430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  <w:lang w:eastAsia="fr-FR"/>
                                    </w:rPr>
                                    <w:t>Ceftriaxone +/- Gentamicine</w:t>
                                  </w:r>
                                </w:p>
                              </w:tc>
                              <w:tc>
                                <w:tcPr>
                                  <w:tcW w:w="4367" w:type="dxa"/>
                                </w:tcPr>
                                <w:p w:rsidR="001F45E3" w:rsidRDefault="001F45E3" w:rsidP="001F45E3">
                                  <w:pPr>
                                    <w:spacing w:line="240" w:lineRule="auto"/>
                                    <w:rPr>
                                      <w:rFonts w:cstheme="minorHAnsi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4"/>
                                    </w:rPr>
                                    <w:t>Vancomycine si allergie aux béta-lactamines (en monothérapie)</w:t>
                                  </w:r>
                                </w:p>
                              </w:tc>
                            </w:tr>
                            <w:tr w:rsidR="001F45E3" w:rsidTr="001F45E3">
                              <w:tc>
                                <w:tcPr>
                                  <w:tcW w:w="9719" w:type="dxa"/>
                                  <w:gridSpan w:val="2"/>
                                </w:tcPr>
                                <w:p w:rsidR="001F45E3" w:rsidRDefault="001F45E3" w:rsidP="001F45E3">
                                  <w:pPr>
                                    <w:tabs>
                                      <w:tab w:val="left" w:pos="6130"/>
                                      <w:tab w:val="left" w:pos="6271"/>
                                    </w:tabs>
                                    <w:spacing w:line="240" w:lineRule="auto"/>
                                    <w:rPr>
                                      <w:rFonts w:cstheme="minorHAnsi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sz w:val="24"/>
                                    </w:rPr>
                                    <w:t>Durée </w:t>
                                  </w:r>
                                  <w:r>
                                    <w:rPr>
                                      <w:rFonts w:cstheme="minorHAnsi"/>
                                      <w:sz w:val="24"/>
                                    </w:rPr>
                                    <w:t xml:space="preserve">: 4 semaines ou 2 semaines si aminoside associé. </w:t>
                                  </w:r>
                                </w:p>
                                <w:p w:rsidR="001F45E3" w:rsidRDefault="001F45E3" w:rsidP="001F45E3">
                                  <w:pPr>
                                    <w:tabs>
                                      <w:tab w:val="left" w:pos="6130"/>
                                      <w:tab w:val="left" w:pos="6271"/>
                                    </w:tabs>
                                    <w:spacing w:line="240" w:lineRule="auto"/>
                                    <w:rPr>
                                      <w:rFonts w:cstheme="minorHAnsi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4"/>
                                    </w:rPr>
                                    <w:t xml:space="preserve">Un traitement court de 2 semaines au total associant une </w:t>
                                  </w:r>
                                  <w:proofErr w:type="spellStart"/>
                                  <w:r>
                                    <w:rPr>
                                      <w:rFonts w:cstheme="minorHAnsi"/>
                                      <w:sz w:val="24"/>
                                    </w:rPr>
                                    <w:t>bétalactamine</w:t>
                                  </w:r>
                                  <w:proofErr w:type="spellEnd"/>
                                  <w:r>
                                    <w:rPr>
                                      <w:rFonts w:cstheme="minorHAnsi"/>
                                      <w:sz w:val="24"/>
                                    </w:rPr>
                                    <w:t xml:space="preserve"> + Gentamicine peut être envisagé si E.I non compliquée.</w:t>
                                  </w:r>
                                </w:p>
                                <w:p w:rsidR="001F45E3" w:rsidRDefault="001F45E3" w:rsidP="001F45E3">
                                  <w:pPr>
                                    <w:tabs>
                                      <w:tab w:val="left" w:pos="6130"/>
                                      <w:tab w:val="left" w:pos="6271"/>
                                    </w:tabs>
                                    <w:spacing w:line="240" w:lineRule="auto"/>
                                    <w:rPr>
                                      <w:rFonts w:cstheme="minorHAnsi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4"/>
                                    </w:rPr>
                                    <w:t xml:space="preserve">Pas de traitement court pour les EI à pneumocoque, des streptocoques des groupes </w:t>
                                  </w:r>
                                  <w:proofErr w:type="gramStart"/>
                                  <w:r>
                                    <w:rPr>
                                      <w:rFonts w:cstheme="minorHAnsi"/>
                                      <w:sz w:val="24"/>
                                    </w:rPr>
                                    <w:t>A,B</w:t>
                                  </w:r>
                                  <w:proofErr w:type="gramEnd"/>
                                  <w:r>
                                    <w:rPr>
                                      <w:rFonts w:cstheme="minorHAnsi"/>
                                      <w:sz w:val="24"/>
                                    </w:rPr>
                                    <w:t xml:space="preserve">,C et G ou Streptocoques du groupe </w:t>
                                  </w:r>
                                  <w:proofErr w:type="spellStart"/>
                                  <w:r>
                                    <w:rPr>
                                      <w:rFonts w:cstheme="minorHAnsi"/>
                                      <w:i/>
                                      <w:sz w:val="24"/>
                                    </w:rPr>
                                    <w:t>anginosus</w:t>
                                  </w:r>
                                  <w:proofErr w:type="spellEnd"/>
                                </w:p>
                              </w:tc>
                            </w:tr>
                            <w:tr w:rsidR="001F45E3" w:rsidTr="001F45E3">
                              <w:tc>
                                <w:tcPr>
                                  <w:tcW w:w="9719" w:type="dxa"/>
                                  <w:gridSpan w:val="2"/>
                                </w:tcPr>
                                <w:p w:rsidR="001F45E3" w:rsidRDefault="001F45E3" w:rsidP="001F45E3">
                                  <w:pPr>
                                    <w:tabs>
                                      <w:tab w:val="left" w:pos="6130"/>
                                      <w:tab w:val="left" w:pos="6271"/>
                                    </w:tabs>
                                    <w:spacing w:line="240" w:lineRule="auto"/>
                                    <w:rPr>
                                      <w:rFonts w:cstheme="minorHAnsi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eastAsia="Times New Roman" w:cstheme="minorHAnsi"/>
                                      <w:b/>
                                      <w:sz w:val="24"/>
                                      <w:lang w:eastAsia="fr-FR"/>
                                    </w:rPr>
                                    <w:t xml:space="preserve">Streptocoque sensible à forte posologie ou résistant à la Pénicilline </w:t>
                                  </w:r>
                                  <w:r>
                                    <w:rPr>
                                      <w:rFonts w:eastAsia="Times New Roman" w:cstheme="minorHAnsi"/>
                                      <w:b/>
                                      <w:color w:val="373430"/>
                                      <w:sz w:val="24"/>
                                      <w:lang w:eastAsia="fr-FR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1F45E3" w:rsidTr="001F45E3">
                              <w:tc>
                                <w:tcPr>
                                  <w:tcW w:w="5352" w:type="dxa"/>
                                </w:tcPr>
                                <w:p w:rsidR="001F45E3" w:rsidRDefault="001F45E3" w:rsidP="001F45E3">
                                  <w:pPr>
                                    <w:spacing w:line="24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Pénicilline G 300000-400000 UI/kg/j </w:t>
                                  </w:r>
                                </w:p>
                                <w:p w:rsidR="001F45E3" w:rsidRDefault="001F45E3" w:rsidP="001F45E3">
                                  <w:pPr>
                                    <w:spacing w:line="24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ou</w:t>
                                  </w:r>
                                  <w:proofErr w:type="gramEnd"/>
                                </w:p>
                                <w:p w:rsidR="001F45E3" w:rsidRDefault="001F45E3" w:rsidP="001F45E3">
                                  <w:pPr>
                                    <w:spacing w:line="24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Amoxicilline ou Ampicilline </w:t>
                                  </w:r>
                                </w:p>
                                <w:p w:rsidR="001F45E3" w:rsidRDefault="001F45E3" w:rsidP="001F45E3">
                                  <w:pPr>
                                    <w:spacing w:line="240" w:lineRule="auto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ou</w:t>
                                  </w:r>
                                  <w:proofErr w:type="gramEnd"/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1F45E3" w:rsidRDefault="001F45E3" w:rsidP="001F45E3">
                                  <w:pPr>
                                    <w:spacing w:line="24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Ceftriaxone + Gentamicine</w:t>
                                  </w:r>
                                </w:p>
                              </w:tc>
                              <w:tc>
                                <w:tcPr>
                                  <w:tcW w:w="4367" w:type="dxa"/>
                                </w:tcPr>
                                <w:p w:rsidR="001F45E3" w:rsidRDefault="001F45E3" w:rsidP="001F45E3">
                                  <w:pPr>
                                    <w:spacing w:line="24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Vancomycine+ Gentamicine</w:t>
                                  </w:r>
                                </w:p>
                              </w:tc>
                            </w:tr>
                            <w:tr w:rsidR="001F45E3" w:rsidTr="001F45E3">
                              <w:tc>
                                <w:tcPr>
                                  <w:tcW w:w="9719" w:type="dxa"/>
                                  <w:gridSpan w:val="2"/>
                                </w:tcPr>
                                <w:p w:rsidR="001F45E3" w:rsidRDefault="001F45E3" w:rsidP="001F45E3">
                                  <w:pPr>
                                    <w:spacing w:line="24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>Durée </w:t>
                                  </w:r>
                                  <w: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 xml:space="preserve">: 4 semaines dont 2 semaines de bithérapie                                        </w:t>
                                  </w:r>
                                </w:p>
                              </w:tc>
                            </w:tr>
                            <w:tr w:rsidR="001F45E3" w:rsidTr="001F45E3">
                              <w:tc>
                                <w:tcPr>
                                  <w:tcW w:w="9719" w:type="dxa"/>
                                  <w:gridSpan w:val="2"/>
                                </w:tcPr>
                                <w:p w:rsidR="001F45E3" w:rsidRDefault="001F45E3" w:rsidP="001F45E3">
                                  <w:pPr>
                                    <w:spacing w:line="240" w:lineRule="auto"/>
                                    <w:rPr>
                                      <w:rFonts w:cstheme="minorHAnsi"/>
                                      <w:b/>
                                      <w:i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i/>
                                      <w:sz w:val="24"/>
                                    </w:rPr>
                                    <w:t xml:space="preserve">Enterococcus </w:t>
                                  </w:r>
                                  <w:proofErr w:type="spellStart"/>
                                  <w:r>
                                    <w:rPr>
                                      <w:rFonts w:cstheme="minorHAnsi"/>
                                      <w:b/>
                                      <w:i/>
                                      <w:sz w:val="24"/>
                                    </w:rPr>
                                    <w:t>spp</w:t>
                                  </w:r>
                                  <w:proofErr w:type="spellEnd"/>
                                  <w:r>
                                    <w:rPr>
                                      <w:rFonts w:cstheme="minorHAnsi"/>
                                      <w:b/>
                                      <w:i/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1F45E3" w:rsidTr="001F45E3">
                              <w:tc>
                                <w:tcPr>
                                  <w:tcW w:w="5352" w:type="dxa"/>
                                </w:tcPr>
                                <w:p w:rsidR="001F45E3" w:rsidRDefault="001F45E3" w:rsidP="001F45E3">
                                  <w:pPr>
                                    <w:tabs>
                                      <w:tab w:val="left" w:pos="1134"/>
                                    </w:tabs>
                                    <w:spacing w:line="276" w:lineRule="auto"/>
                                    <w:rPr>
                                      <w:rFonts w:eastAsia="Times New Roman" w:cstheme="minorHAnsi"/>
                                      <w:sz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eastAsia="Times New Roman" w:cstheme="minorHAnsi"/>
                                      <w:sz w:val="24"/>
                                      <w:lang w:eastAsia="fr-FR"/>
                                    </w:rPr>
                                    <w:t xml:space="preserve">Ampicilline ou </w:t>
                                  </w:r>
                                  <w:proofErr w:type="spellStart"/>
                                  <w:r>
                                    <w:rPr>
                                      <w:rFonts w:eastAsia="Times New Roman" w:cstheme="minorHAnsi"/>
                                      <w:sz w:val="24"/>
                                      <w:lang w:eastAsia="fr-FR"/>
                                    </w:rPr>
                                    <w:t>Amoxilline</w:t>
                                  </w:r>
                                  <w:proofErr w:type="spellEnd"/>
                                  <w:r>
                                    <w:rPr>
                                      <w:rFonts w:eastAsia="Times New Roman" w:cstheme="minorHAnsi"/>
                                      <w:sz w:val="24"/>
                                      <w:lang w:eastAsia="fr-FR"/>
                                    </w:rPr>
                                    <w:t xml:space="preserve"> + Ceftriaxone</w:t>
                                  </w:r>
                                </w:p>
                              </w:tc>
                              <w:tc>
                                <w:tcPr>
                                  <w:tcW w:w="4367" w:type="dxa"/>
                                </w:tcPr>
                                <w:p w:rsidR="001F45E3" w:rsidRDefault="001F45E3" w:rsidP="001F45E3">
                                  <w:pPr>
                                    <w:spacing w:line="276" w:lineRule="auto"/>
                                  </w:pPr>
                                  <w:r>
                                    <w:t>Ampicilline ou Amoxicilline + Gentamicine</w:t>
                                  </w:r>
                                </w:p>
                                <w:p w:rsidR="001F45E3" w:rsidRDefault="001F45E3" w:rsidP="001F45E3">
                                  <w:pPr>
                                    <w:spacing w:line="276" w:lineRule="auto"/>
                                    <w:rPr>
                                      <w:rFonts w:cstheme="minorHAnsi"/>
                                      <w:sz w:val="24"/>
                                    </w:rPr>
                                  </w:pPr>
                                  <w:r>
                                    <w:t>(</w:t>
                                  </w:r>
                                  <w:r>
                                    <w:rPr>
                                      <w:i/>
                                    </w:rPr>
                                    <w:t>Enterococcus</w:t>
                                  </w:r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spp</w:t>
                                  </w:r>
                                  <w:proofErr w:type="spellEnd"/>
                                  <w:r>
                                    <w:t xml:space="preserve"> sans haut niveau de résistance à la Gentamicine)</w:t>
                                  </w:r>
                                </w:p>
                                <w:p w:rsidR="001F45E3" w:rsidRDefault="001F45E3" w:rsidP="001F45E3">
                                  <w:pPr>
                                    <w:spacing w:line="276" w:lineRule="auto"/>
                                    <w:rPr>
                                      <w:rFonts w:cstheme="minorHAnsi"/>
                                      <w:strike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4"/>
                                    </w:rPr>
                                    <w:t>Vancomycine+ Gentamicine</w:t>
                                  </w:r>
                                </w:p>
                              </w:tc>
                            </w:tr>
                            <w:tr w:rsidR="001F45E3" w:rsidTr="001F45E3">
                              <w:tc>
                                <w:tcPr>
                                  <w:tcW w:w="9719" w:type="dxa"/>
                                  <w:gridSpan w:val="2"/>
                                </w:tcPr>
                                <w:p w:rsidR="001F45E3" w:rsidRDefault="001F45E3" w:rsidP="001F45E3">
                                  <w:pPr>
                                    <w:spacing w:line="276" w:lineRule="auto"/>
                                    <w:rPr>
                                      <w:rFonts w:cstheme="minorHAnsi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sz w:val="24"/>
                                    </w:rPr>
                                    <w:t>Durée </w:t>
                                  </w:r>
                                  <w:r>
                                    <w:rPr>
                                      <w:rFonts w:cstheme="minorHAnsi"/>
                                      <w:sz w:val="24"/>
                                    </w:rPr>
                                    <w:t xml:space="preserve">: 6 semaines en association avec la Ceftriaxone </w:t>
                                  </w:r>
                                </w:p>
                                <w:p w:rsidR="001F45E3" w:rsidRDefault="001F45E3" w:rsidP="001F45E3">
                                  <w:pPr>
                                    <w:spacing w:line="276" w:lineRule="auto"/>
                                    <w:rPr>
                                      <w:rFonts w:cstheme="minorHAnsi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4"/>
                                    </w:rPr>
                                    <w:t>Ou 2 semaines en association avec la Gentamicine</w:t>
                                  </w:r>
                                </w:p>
                              </w:tc>
                            </w:tr>
                            <w:tr w:rsidR="001F45E3" w:rsidTr="001F45E3">
                              <w:tc>
                                <w:tcPr>
                                  <w:tcW w:w="9719" w:type="dxa"/>
                                  <w:gridSpan w:val="2"/>
                                </w:tcPr>
                                <w:p w:rsidR="001F45E3" w:rsidRDefault="001F45E3" w:rsidP="001F45E3">
                                  <w:pPr>
                                    <w:spacing w:line="276" w:lineRule="auto"/>
                                    <w:rPr>
                                      <w:rFonts w:cstheme="minorHAnsi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Enterococcus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spp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résistant aux Béta-</w:t>
                                  </w:r>
                                  <w:proofErr w:type="spellStart"/>
                                  <w:proofErr w:type="gramStart"/>
                                  <w:r>
                                    <w:rPr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lacatamines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 (</w:t>
                                  </w:r>
                                  <w:proofErr w:type="gramEnd"/>
                                  <w:r>
                                    <w:rPr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E. faecium)</w:t>
                                  </w:r>
                                </w:p>
                              </w:tc>
                            </w:tr>
                            <w:tr w:rsidR="001F45E3" w:rsidTr="001F45E3">
                              <w:tc>
                                <w:tcPr>
                                  <w:tcW w:w="9719" w:type="dxa"/>
                                  <w:gridSpan w:val="2"/>
                                </w:tcPr>
                                <w:p w:rsidR="001F45E3" w:rsidRDefault="001F45E3" w:rsidP="001F45E3">
                                  <w:pPr>
                                    <w:spacing w:line="276" w:lineRule="auto"/>
                                    <w:rPr>
                                      <w:rFonts w:cstheme="minorHAnsi"/>
                                      <w:b/>
                                      <w:sz w:val="24"/>
                                    </w:rPr>
                                  </w:pPr>
                                  <w:r>
                                    <w:t>Vancomycine + Gentamicine</w:t>
                                  </w:r>
                                </w:p>
                              </w:tc>
                            </w:tr>
                            <w:tr w:rsidR="001F45E3" w:rsidTr="001F45E3">
                              <w:tc>
                                <w:tcPr>
                                  <w:tcW w:w="9719" w:type="dxa"/>
                                  <w:gridSpan w:val="2"/>
                                </w:tcPr>
                                <w:p w:rsidR="001F45E3" w:rsidRDefault="001F45E3" w:rsidP="001F45E3">
                                  <w:pPr>
                                    <w:spacing w:line="276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Durée :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6 semaines dont 2 semaines de bithérapie.</w:t>
                                  </w:r>
                                </w:p>
                              </w:tc>
                            </w:tr>
                            <w:tr w:rsidR="001F45E3" w:rsidTr="001F45E3">
                              <w:tc>
                                <w:tcPr>
                                  <w:tcW w:w="9719" w:type="dxa"/>
                                  <w:gridSpan w:val="2"/>
                                </w:tcPr>
                                <w:p w:rsidR="001F45E3" w:rsidRDefault="001F45E3" w:rsidP="001F45E3">
                                  <w:pPr>
                                    <w:spacing w:line="276" w:lineRule="auto"/>
                                    <w:rPr>
                                      <w:rFonts w:cstheme="minorHAnsi"/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eastAsia="Times New Roman" w:cstheme="minorHAnsi"/>
                                      <w:b/>
                                      <w:i/>
                                      <w:sz w:val="24"/>
                                      <w:lang w:val="en-US" w:eastAsia="fr-FR"/>
                                    </w:rPr>
                                    <w:t>Staphyloccoccus</w:t>
                                  </w:r>
                                  <w:proofErr w:type="spellEnd"/>
                                  <w:r>
                                    <w:rPr>
                                      <w:rFonts w:eastAsia="Times New Roman" w:cstheme="minorHAnsi"/>
                                      <w:b/>
                                      <w:i/>
                                      <w:sz w:val="24"/>
                                      <w:lang w:val="en-US" w:eastAsia="fr-FR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eastAsia="Times New Roman" w:cstheme="minorHAnsi"/>
                                      <w:b/>
                                      <w:i/>
                                      <w:sz w:val="24"/>
                                      <w:lang w:val="en-US" w:eastAsia="fr-FR"/>
                                    </w:rPr>
                                    <w:t>spp</w:t>
                                  </w:r>
                                  <w:proofErr w:type="spellEnd"/>
                                  <w:r>
                                    <w:rPr>
                                      <w:rFonts w:eastAsia="Times New Roman" w:cstheme="minorHAnsi"/>
                                      <w:b/>
                                      <w:i/>
                                      <w:sz w:val="24"/>
                                      <w:lang w:val="en-US" w:eastAsia="fr-FR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eastAsia="Times New Roman" w:cstheme="minorHAnsi"/>
                                      <w:b/>
                                      <w:sz w:val="24"/>
                                      <w:lang w:val="en-US" w:eastAsia="fr-FR"/>
                                    </w:rPr>
                                    <w:t>Méthicilline</w:t>
                                  </w:r>
                                  <w:proofErr w:type="spellEnd"/>
                                  <w:r>
                                    <w:rPr>
                                      <w:rFonts w:eastAsia="Times New Roman" w:cstheme="minorHAnsi"/>
                                      <w:b/>
                                      <w:sz w:val="24"/>
                                      <w:lang w:val="en-US" w:eastAsia="fr-FR"/>
                                    </w:rPr>
                                    <w:t xml:space="preserve"> sensible</w:t>
                                  </w:r>
                                </w:p>
                              </w:tc>
                            </w:tr>
                            <w:tr w:rsidR="001F45E3" w:rsidTr="001F45E3">
                              <w:tc>
                                <w:tcPr>
                                  <w:tcW w:w="5352" w:type="dxa"/>
                                </w:tcPr>
                                <w:p w:rsidR="001F45E3" w:rsidRDefault="001F45E3" w:rsidP="001F45E3">
                                  <w:pPr>
                                    <w:tabs>
                                      <w:tab w:val="left" w:pos="1134"/>
                                    </w:tabs>
                                    <w:spacing w:line="276" w:lineRule="auto"/>
                                    <w:rPr>
                                      <w:rFonts w:eastAsia="Times New Roman" w:cstheme="minorHAnsi"/>
                                      <w:sz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eastAsia="Times New Roman" w:cstheme="minorHAnsi"/>
                                      <w:sz w:val="24"/>
                                      <w:lang w:eastAsia="fr-FR"/>
                                    </w:rPr>
                                    <w:t>Oxacilline ou Céfazoline</w:t>
                                  </w:r>
                                </w:p>
                              </w:tc>
                              <w:tc>
                                <w:tcPr>
                                  <w:tcW w:w="4367" w:type="dxa"/>
                                </w:tcPr>
                                <w:p w:rsidR="001F45E3" w:rsidRDefault="001F45E3" w:rsidP="001F45E3">
                                  <w:pPr>
                                    <w:spacing w:line="276" w:lineRule="auto"/>
                                    <w:rPr>
                                      <w:rFonts w:cstheme="minorHAnsi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4"/>
                                    </w:rPr>
                                    <w:t xml:space="preserve">Céfazoline ou Vancomycine si allergie à la pénicilline </w:t>
                                  </w:r>
                                </w:p>
                              </w:tc>
                            </w:tr>
                            <w:tr w:rsidR="001F45E3" w:rsidTr="001F45E3">
                              <w:tc>
                                <w:tcPr>
                                  <w:tcW w:w="9719" w:type="dxa"/>
                                  <w:gridSpan w:val="2"/>
                                </w:tcPr>
                                <w:p w:rsidR="001F45E3" w:rsidRDefault="001F45E3" w:rsidP="001F45E3">
                                  <w:pPr>
                                    <w:spacing w:line="276" w:lineRule="auto"/>
                                    <w:rPr>
                                      <w:rFonts w:cstheme="minorHAnsi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Times New Roman" w:cstheme="minorHAnsi"/>
                                      <w:b/>
                                      <w:color w:val="373430"/>
                                      <w:sz w:val="24"/>
                                      <w:lang w:eastAsia="fr-FR"/>
                                    </w:rPr>
                                    <w:t xml:space="preserve">Durée : </w:t>
                                  </w:r>
                                  <w:r>
                                    <w:rPr>
                                      <w:rFonts w:eastAsia="Times New Roman" w:cstheme="minorHAnsi"/>
                                      <w:color w:val="373430"/>
                                      <w:sz w:val="24"/>
                                      <w:lang w:eastAsia="fr-FR"/>
                                    </w:rPr>
                                    <w:t>4-6 semaines</w:t>
                                  </w:r>
                                </w:p>
                              </w:tc>
                            </w:tr>
                            <w:tr w:rsidR="001F45E3" w:rsidTr="001F45E3">
                              <w:tc>
                                <w:tcPr>
                                  <w:tcW w:w="9719" w:type="dxa"/>
                                  <w:gridSpan w:val="2"/>
                                </w:tcPr>
                                <w:p w:rsidR="001F45E3" w:rsidRDefault="001F45E3" w:rsidP="001F45E3">
                                  <w:pPr>
                                    <w:spacing w:line="240" w:lineRule="auto"/>
                                    <w:rPr>
                                      <w:rFonts w:cstheme="minorHAnsi"/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eastAsia="Times New Roman" w:cstheme="minorHAnsi"/>
                                      <w:b/>
                                      <w:i/>
                                      <w:color w:val="373430"/>
                                      <w:sz w:val="24"/>
                                      <w:szCs w:val="24"/>
                                      <w:lang w:val="en-US" w:eastAsia="fr-FR"/>
                                    </w:rPr>
                                    <w:t>Staphyloccoccus</w:t>
                                  </w:r>
                                  <w:proofErr w:type="spellEnd"/>
                                  <w:r>
                                    <w:rPr>
                                      <w:rFonts w:eastAsia="Times New Roman" w:cstheme="minorHAnsi"/>
                                      <w:b/>
                                      <w:i/>
                                      <w:color w:val="373430"/>
                                      <w:sz w:val="24"/>
                                      <w:szCs w:val="24"/>
                                      <w:lang w:val="en-US" w:eastAsia="fr-FR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eastAsia="Times New Roman" w:cstheme="minorHAnsi"/>
                                      <w:b/>
                                      <w:i/>
                                      <w:color w:val="373430"/>
                                      <w:sz w:val="24"/>
                                      <w:szCs w:val="24"/>
                                      <w:lang w:val="en-US" w:eastAsia="fr-FR"/>
                                    </w:rPr>
                                    <w:t>spp</w:t>
                                  </w:r>
                                  <w:proofErr w:type="spellEnd"/>
                                  <w:r>
                                    <w:rPr>
                                      <w:rFonts w:eastAsia="Times New Roman" w:cstheme="minorHAnsi"/>
                                      <w:b/>
                                      <w:i/>
                                      <w:color w:val="373430"/>
                                      <w:sz w:val="24"/>
                                      <w:szCs w:val="24"/>
                                      <w:lang w:val="en-US" w:eastAsia="fr-FR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eastAsia="Times New Roman" w:cstheme="minorHAnsi"/>
                                      <w:b/>
                                      <w:color w:val="373430"/>
                                      <w:sz w:val="24"/>
                                      <w:szCs w:val="24"/>
                                      <w:lang w:val="en-US" w:eastAsia="fr-FR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Times New Roman" w:cstheme="minorHAnsi"/>
                                      <w:b/>
                                      <w:sz w:val="24"/>
                                      <w:szCs w:val="24"/>
                                      <w:lang w:val="en-US" w:eastAsia="fr-FR"/>
                                    </w:rPr>
                                    <w:t>é</w:t>
                                  </w:r>
                                  <w:r>
                                    <w:rPr>
                                      <w:rFonts w:eastAsia="Times New Roman" w:cstheme="minorHAnsi"/>
                                      <w:b/>
                                      <w:color w:val="373430"/>
                                      <w:sz w:val="24"/>
                                      <w:szCs w:val="24"/>
                                      <w:lang w:val="en-US" w:eastAsia="fr-FR"/>
                                    </w:rPr>
                                    <w:t>thicilline</w:t>
                                  </w:r>
                                  <w:proofErr w:type="spellEnd"/>
                                  <w:r>
                                    <w:rPr>
                                      <w:rFonts w:eastAsia="Times New Roman" w:cstheme="minorHAnsi"/>
                                      <w:b/>
                                      <w:color w:val="373430"/>
                                      <w:sz w:val="24"/>
                                      <w:szCs w:val="24"/>
                                      <w:lang w:val="en-US" w:eastAsia="fr-FR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eastAsia="Times New Roman" w:cstheme="minorHAnsi"/>
                                      <w:b/>
                                      <w:color w:val="373430"/>
                                      <w:sz w:val="24"/>
                                      <w:szCs w:val="24"/>
                                      <w:lang w:val="en-US" w:eastAsia="fr-FR"/>
                                    </w:rPr>
                                    <w:t>résistant</w:t>
                                  </w:r>
                                  <w:proofErr w:type="spellEnd"/>
                                </w:p>
                              </w:tc>
                            </w:tr>
                            <w:tr w:rsidR="001F45E3" w:rsidTr="001F45E3">
                              <w:tc>
                                <w:tcPr>
                                  <w:tcW w:w="9719" w:type="dxa"/>
                                  <w:gridSpan w:val="2"/>
                                </w:tcPr>
                                <w:p w:rsidR="001F45E3" w:rsidRDefault="001F45E3" w:rsidP="001F45E3">
                                  <w:pPr>
                                    <w:spacing w:line="240" w:lineRule="auto"/>
                                    <w:rPr>
                                      <w:rFonts w:cstheme="minorHAnsi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4"/>
                                    </w:rPr>
                                    <w:t>Vancomycine+ Gentamicine</w:t>
                                  </w:r>
                                </w:p>
                              </w:tc>
                            </w:tr>
                            <w:tr w:rsidR="001F45E3" w:rsidTr="001F45E3">
                              <w:tc>
                                <w:tcPr>
                                  <w:tcW w:w="9719" w:type="dxa"/>
                                  <w:gridSpan w:val="2"/>
                                </w:tcPr>
                                <w:p w:rsidR="001F45E3" w:rsidRDefault="001F45E3" w:rsidP="001F45E3">
                                  <w:pPr>
                                    <w:spacing w:line="240" w:lineRule="auto"/>
                                    <w:rPr>
                                      <w:rFonts w:cstheme="minorHAnsi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sz w:val="24"/>
                                    </w:rPr>
                                    <w:t xml:space="preserve">Durée  </w:t>
                                  </w:r>
                                </w:p>
                                <w:p w:rsidR="001F45E3" w:rsidRDefault="001F45E3" w:rsidP="001F45E3">
                                  <w:pPr>
                                    <w:spacing w:line="240" w:lineRule="auto"/>
                                    <w:rPr>
                                      <w:rFonts w:cstheme="minorHAnsi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4"/>
                                    </w:rPr>
                                    <w:t>Vancomycine en monothérapie pendant 4 à 6 semaines</w:t>
                                  </w:r>
                                </w:p>
                              </w:tc>
                            </w:tr>
                            <w:tr w:rsidR="001F45E3" w:rsidTr="001F45E3">
                              <w:tc>
                                <w:tcPr>
                                  <w:tcW w:w="9719" w:type="dxa"/>
                                  <w:gridSpan w:val="2"/>
                                </w:tcPr>
                                <w:p w:rsidR="001F45E3" w:rsidRDefault="001F45E3" w:rsidP="001F45E3">
                                  <w:pPr>
                                    <w:spacing w:line="240" w:lineRule="auto"/>
                                    <w:rPr>
                                      <w:rFonts w:cstheme="minorHAnsi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sz w:val="24"/>
                                    </w:rPr>
                                    <w:t>Durée :</w:t>
                                  </w:r>
                                  <w:r>
                                    <w:rPr>
                                      <w:rFonts w:cstheme="minorHAnsi"/>
                                      <w:sz w:val="24"/>
                                    </w:rPr>
                                    <w:t xml:space="preserve"> 6 semaines dont 2 semaines de bithérapie</w:t>
                                  </w:r>
                                </w:p>
                              </w:tc>
                            </w:tr>
                          </w:tbl>
                          <w:p w:rsidR="00821EFB" w:rsidRDefault="001F45E3">
                            <w:pPr>
                              <w:shd w:val="clear" w:color="auto" w:fill="DBE5F1" w:themeFill="accent1" w:themeFillTint="33"/>
                              <w:tabs>
                                <w:tab w:val="left" w:pos="0"/>
                              </w:tabs>
                              <w:spacing w:line="240" w:lineRule="auto"/>
                              <w:ind w:left="426" w:hanging="426"/>
                              <w:jc w:val="center"/>
                              <w:rPr>
                                <w:rFonts w:cs="Tahoma"/>
                                <w:szCs w:val="20"/>
                              </w:rPr>
                            </w:pPr>
                            <w:r>
                              <w:rPr>
                                <w:color w:val="000000" w:themeColor="text1"/>
                                <w:szCs w:val="24"/>
                              </w:rPr>
                              <w:t xml:space="preserve"> </w:t>
                            </w:r>
                            <w:r w:rsidR="00BB290A">
                              <w:rPr>
                                <w:color w:val="000000" w:themeColor="text1"/>
                                <w:szCs w:val="24"/>
                              </w:rPr>
                              <w:t>(</w:t>
                            </w:r>
                            <w:proofErr w:type="gramStart"/>
                            <w:r w:rsidR="00BB290A">
                              <w:rPr>
                                <w:color w:val="000000" w:themeColor="text1"/>
                                <w:szCs w:val="24"/>
                              </w:rPr>
                              <w:t>en</w:t>
                            </w:r>
                            <w:proofErr w:type="gramEnd"/>
                            <w:r w:rsidR="00BB290A">
                              <w:rPr>
                                <w:color w:val="000000" w:themeColor="text1"/>
                                <w:szCs w:val="24"/>
                              </w:rPr>
                              <w:t xml:space="preserve"> attendant les résultats microbiologiques)</w:t>
                            </w:r>
                          </w:p>
                          <w:p w:rsidR="00821EFB" w:rsidRDefault="00BB290A">
                            <w:pPr>
                              <w:shd w:val="clear" w:color="auto" w:fill="DBE5F1" w:themeFill="accent1" w:themeFillTint="33"/>
                              <w:tabs>
                                <w:tab w:val="left" w:pos="0"/>
                              </w:tabs>
                              <w:spacing w:line="240" w:lineRule="auto"/>
                              <w:ind w:left="426" w:hanging="426"/>
                              <w:jc w:val="center"/>
                              <w:rPr>
                                <w:rFonts w:cs="Tahoma"/>
                                <w:b/>
                                <w:szCs w:val="20"/>
                              </w:rPr>
                            </w:pPr>
                            <w:r>
                              <w:rPr>
                                <w:rFonts w:cs="Tahoma"/>
                                <w:b/>
                                <w:szCs w:val="20"/>
                              </w:rPr>
                              <w:t> </w:t>
                            </w:r>
                          </w:p>
                          <w:p w:rsidR="00821EFB" w:rsidRDefault="00821EFB">
                            <w:pPr>
                              <w:shd w:val="clear" w:color="auto" w:fill="DBE5F1" w:themeFill="accent1" w:themeFillTint="33"/>
                              <w:tabs>
                                <w:tab w:val="left" w:pos="0"/>
                              </w:tabs>
                              <w:spacing w:line="240" w:lineRule="auto"/>
                              <w:ind w:left="426" w:hanging="426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21EFB" w:rsidRDefault="00821EFB">
                            <w:pPr>
                              <w:shd w:val="clear" w:color="auto" w:fill="DBE5F1" w:themeFill="accent1" w:themeFillTint="33"/>
                              <w:tabs>
                                <w:tab w:val="left" w:pos="0"/>
                              </w:tabs>
                              <w:spacing w:line="240" w:lineRule="auto"/>
                              <w:ind w:left="426" w:hanging="426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-19.85pt;margin-top:178.15pt;width:511.5pt;height:37.5pt;z-index:25166336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" stroked="f">
                <v:textbox>
                  <w:txbxContent>
                    <w:p w:rsidR="00821EFB" w:rsidRDefault="00BB290A">
                      <w:pPr>
                        <w:shd w:val="clear" w:color="auto" w:fill="DBE5F1" w:themeFill="accent1" w:themeFillTint="33"/>
                        <w:tabs>
                          <w:tab w:val="left" w:pos="0"/>
                        </w:tabs>
                        <w:spacing w:line="240" w:lineRule="auto"/>
                        <w:ind w:left="426" w:hanging="426"/>
                        <w:jc w:val="center"/>
                        <w:rPr>
                          <w:rFonts w:cs="Tahoma"/>
                          <w:b/>
                          <w:szCs w:val="20"/>
                        </w:rPr>
                      </w:pPr>
                      <w:r>
                        <w:rPr>
                          <w:rFonts w:cs="Tahoma"/>
                          <w:b/>
                          <w:szCs w:val="20"/>
                        </w:rPr>
                        <w:t xml:space="preserve">Antibiothérapie probabiliste des </w:t>
                      </w:r>
                      <w:r w:rsidR="00E968A6">
                        <w:rPr>
                          <w:rFonts w:cs="Tahoma"/>
                          <w:b/>
                          <w:szCs w:val="20"/>
                        </w:rPr>
                        <w:t xml:space="preserve">EI </w:t>
                      </w:r>
                      <w:r>
                        <w:rPr>
                          <w:rFonts w:cs="Tahoma"/>
                          <w:b/>
                          <w:szCs w:val="20"/>
                        </w:rPr>
                        <w:t xml:space="preserve">sur prothèse ou </w:t>
                      </w:r>
                      <w:r w:rsidR="00E968A6">
                        <w:rPr>
                          <w:rFonts w:cs="Tahoma"/>
                          <w:b/>
                          <w:szCs w:val="20"/>
                        </w:rPr>
                        <w:t xml:space="preserve">des </w:t>
                      </w:r>
                      <w:r>
                        <w:rPr>
                          <w:rFonts w:cs="Tahoma"/>
                          <w:b/>
                          <w:szCs w:val="20"/>
                        </w:rPr>
                        <w:t>EI nosocomiales et associée</w:t>
                      </w:r>
                      <w:r w:rsidR="00E968A6">
                        <w:rPr>
                          <w:rFonts w:cs="Tahoma"/>
                          <w:b/>
                          <w:szCs w:val="20"/>
                        </w:rPr>
                        <w:t>s</w:t>
                      </w:r>
                      <w:r>
                        <w:rPr>
                          <w:rFonts w:cs="Tahoma"/>
                          <w:b/>
                          <w:szCs w:val="20"/>
                        </w:rPr>
                        <w:t xml:space="preserve"> aux soins</w:t>
                      </w:r>
                    </w:p>
                    <w:p w:rsidR="00821EFB" w:rsidRDefault="00BB290A">
                      <w:pPr>
                        <w:shd w:val="clear" w:color="auto" w:fill="DBE5F1" w:themeFill="accent1" w:themeFillTint="33"/>
                        <w:tabs>
                          <w:tab w:val="left" w:pos="0"/>
                        </w:tabs>
                        <w:spacing w:line="240" w:lineRule="auto"/>
                        <w:ind w:left="426" w:hanging="426"/>
                        <w:jc w:val="center"/>
                        <w:rPr>
                          <w:rFonts w:cs="Tahoma"/>
                          <w:szCs w:val="20"/>
                        </w:rPr>
                      </w:pPr>
                      <w:r>
                        <w:rPr>
                          <w:color w:val="000000" w:themeColor="text1"/>
                          <w:szCs w:val="24"/>
                        </w:rPr>
                        <w:t>(</w:t>
                      </w:r>
                      <w:proofErr w:type="gramStart"/>
                      <w:r>
                        <w:rPr>
                          <w:color w:val="000000" w:themeColor="text1"/>
                          <w:szCs w:val="24"/>
                        </w:rPr>
                        <w:t>en</w:t>
                      </w:r>
                      <w:proofErr w:type="gramEnd"/>
                      <w:r>
                        <w:rPr>
                          <w:color w:val="000000" w:themeColor="text1"/>
                          <w:szCs w:val="24"/>
                        </w:rPr>
                        <w:t xml:space="preserve"> attendant les résultats microbiologiques)</w:t>
                      </w:r>
                    </w:p>
                    <w:p w:rsidR="00821EFB" w:rsidRDefault="00BB290A">
                      <w:pPr>
                        <w:shd w:val="clear" w:color="auto" w:fill="DBE5F1" w:themeFill="accent1" w:themeFillTint="33"/>
                        <w:tabs>
                          <w:tab w:val="left" w:pos="0"/>
                        </w:tabs>
                        <w:spacing w:line="240" w:lineRule="auto"/>
                        <w:ind w:left="426" w:hanging="426"/>
                        <w:jc w:val="center"/>
                        <w:rPr>
                          <w:rFonts w:cs="Tahoma"/>
                          <w:b/>
                          <w:szCs w:val="20"/>
                        </w:rPr>
                      </w:pPr>
                      <w:r>
                        <w:rPr>
                          <w:rFonts w:cs="Tahoma"/>
                          <w:b/>
                          <w:szCs w:val="20"/>
                        </w:rPr>
                        <w:t> </w:t>
                      </w:r>
                    </w:p>
                    <w:p w:rsidR="00821EFB" w:rsidRDefault="00821EFB">
                      <w:pPr>
                        <w:shd w:val="clear" w:color="auto" w:fill="DBE5F1" w:themeFill="accent1" w:themeFillTint="33"/>
                        <w:tabs>
                          <w:tab w:val="left" w:pos="0"/>
                        </w:tabs>
                        <w:spacing w:line="240" w:lineRule="auto"/>
                        <w:ind w:left="426" w:hanging="426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821EFB" w:rsidRDefault="00821EFB">
                      <w:pPr>
                        <w:shd w:val="clear" w:color="auto" w:fill="DBE5F1" w:themeFill="accent1" w:themeFillTint="33"/>
                        <w:tabs>
                          <w:tab w:val="left" w:pos="0"/>
                        </w:tabs>
                        <w:spacing w:line="240" w:lineRule="auto"/>
                        <w:ind w:left="426" w:hanging="426"/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5D6075" w:rsidRDefault="005D6075"/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352"/>
                        <w:gridCol w:w="4367"/>
                      </w:tblGrid>
                      <w:tr w:rsidR="001F45E3" w:rsidTr="001F45E3">
                        <w:tc>
                          <w:tcPr>
                            <w:tcW w:w="9719" w:type="dxa"/>
                            <w:gridSpan w:val="2"/>
                          </w:tcPr>
                          <w:p w:rsidR="001F45E3" w:rsidRDefault="001F45E3" w:rsidP="001F45E3">
                            <w:pPr>
                              <w:spacing w:line="240" w:lineRule="auto"/>
                              <w:rPr>
                                <w:rFonts w:cstheme="minorHAnsi"/>
                                <w:sz w:val="24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b/>
                                <w:sz w:val="24"/>
                                <w:szCs w:val="24"/>
                                <w:lang w:eastAsia="fr-FR"/>
                              </w:rPr>
                              <w:t xml:space="preserve">Streptocoques oraux ou </w:t>
                            </w:r>
                            <w:r>
                              <w:rPr>
                                <w:rFonts w:eastAsia="Times New Roman" w:cstheme="minorHAnsi"/>
                                <w:b/>
                                <w:i/>
                                <w:sz w:val="24"/>
                                <w:szCs w:val="24"/>
                                <w:lang w:eastAsia="fr-FR"/>
                              </w:rPr>
                              <w:t xml:space="preserve">Streptococcus </w:t>
                            </w:r>
                            <w:proofErr w:type="spellStart"/>
                            <w:r>
                              <w:rPr>
                                <w:rFonts w:eastAsia="Times New Roman" w:cstheme="minorHAnsi"/>
                                <w:b/>
                                <w:i/>
                                <w:sz w:val="24"/>
                                <w:szCs w:val="24"/>
                                <w:lang w:eastAsia="fr-FR"/>
                              </w:rPr>
                              <w:t>gallaticus</w:t>
                            </w:r>
                            <w:proofErr w:type="spellEnd"/>
                          </w:p>
                        </w:tc>
                      </w:tr>
                      <w:tr w:rsidR="001F45E3" w:rsidTr="001F45E3">
                        <w:tc>
                          <w:tcPr>
                            <w:tcW w:w="9719" w:type="dxa"/>
                            <w:gridSpan w:val="2"/>
                          </w:tcPr>
                          <w:p w:rsidR="001F45E3" w:rsidRDefault="001F45E3" w:rsidP="001F45E3">
                            <w:pPr>
                              <w:spacing w:line="240" w:lineRule="auto"/>
                              <w:rPr>
                                <w:rFonts w:eastAsia="Times New Roman" w:cstheme="minorHAnsi"/>
                                <w:b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b/>
                                <w:sz w:val="24"/>
                                <w:szCs w:val="24"/>
                                <w:lang w:eastAsia="fr-FR"/>
                              </w:rPr>
                              <w:t>Streptocoque sensible à la Pénicilline G (CMI≤0,125 mg/l)</w:t>
                            </w:r>
                          </w:p>
                        </w:tc>
                      </w:tr>
                      <w:tr w:rsidR="001F45E3" w:rsidTr="001F45E3">
                        <w:tc>
                          <w:tcPr>
                            <w:tcW w:w="5352" w:type="dxa"/>
                          </w:tcPr>
                          <w:p w:rsidR="001F45E3" w:rsidRDefault="001F45E3" w:rsidP="001F45E3">
                            <w:pPr>
                              <w:spacing w:line="240" w:lineRule="auto"/>
                              <w:rPr>
                                <w:rFonts w:eastAsia="Times New Roman" w:cstheme="minorHAnsi"/>
                                <w:b/>
                                <w:color w:val="373430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b/>
                                <w:color w:val="373430"/>
                                <w:sz w:val="24"/>
                                <w:szCs w:val="24"/>
                                <w:lang w:eastAsia="fr-FR"/>
                              </w:rPr>
                              <w:t>Molécules</w:t>
                            </w:r>
                          </w:p>
                        </w:tc>
                        <w:tc>
                          <w:tcPr>
                            <w:tcW w:w="4367" w:type="dxa"/>
                          </w:tcPr>
                          <w:p w:rsidR="001F45E3" w:rsidRDefault="001F45E3" w:rsidP="001F45E3">
                            <w:pPr>
                              <w:spacing w:line="240" w:lineRule="auto"/>
                              <w:rPr>
                                <w:rFonts w:eastAsia="Times New Roman" w:cstheme="minorHAnsi"/>
                                <w:b/>
                                <w:color w:val="373430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4"/>
                              </w:rPr>
                              <w:t>Alternative</w:t>
                            </w:r>
                          </w:p>
                        </w:tc>
                      </w:tr>
                      <w:tr w:rsidR="001F45E3" w:rsidTr="001F45E3">
                        <w:trPr>
                          <w:trHeight w:val="423"/>
                        </w:trPr>
                        <w:tc>
                          <w:tcPr>
                            <w:tcW w:w="9719" w:type="dxa"/>
                            <w:gridSpan w:val="2"/>
                          </w:tcPr>
                          <w:p w:rsidR="001F45E3" w:rsidRDefault="001F45E3" w:rsidP="001F45E3">
                            <w:pPr>
                              <w:tabs>
                                <w:tab w:val="left" w:pos="1134"/>
                              </w:tabs>
                              <w:spacing w:line="276" w:lineRule="auto"/>
                              <w:rPr>
                                <w:rFonts w:eastAsia="Times New Roman" w:cstheme="minorHAnsi"/>
                                <w:b/>
                                <w:color w:val="FF0000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b/>
                                <w:sz w:val="24"/>
                                <w:szCs w:val="24"/>
                                <w:lang w:eastAsia="fr-FR"/>
                              </w:rPr>
                              <w:t xml:space="preserve">Streptocoques oraux et streptocoques du </w:t>
                            </w:r>
                            <w:r>
                              <w:rPr>
                                <w:rFonts w:cstheme="minorHAnsi"/>
                                <w:b/>
                                <w:i/>
                                <w:sz w:val="24"/>
                                <w:szCs w:val="24"/>
                              </w:rPr>
                              <w:t>groupe gallolyticus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sensibles à la Pénicilline G</w:t>
                            </w:r>
                          </w:p>
                        </w:tc>
                      </w:tr>
                      <w:tr w:rsidR="001F45E3" w:rsidTr="001F45E3">
                        <w:tc>
                          <w:tcPr>
                            <w:tcW w:w="5352" w:type="dxa"/>
                          </w:tcPr>
                          <w:p w:rsidR="001F45E3" w:rsidRDefault="001F45E3" w:rsidP="001F45E3">
                            <w:pPr>
                              <w:tabs>
                                <w:tab w:val="left" w:pos="1134"/>
                              </w:tabs>
                              <w:spacing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sz w:val="24"/>
                                <w:szCs w:val="24"/>
                                <w:lang w:eastAsia="fr-FR"/>
                              </w:rPr>
                              <w:t xml:space="preserve">Pénicilline G 200000-300000 UI/kg/j </w:t>
                            </w:r>
                          </w:p>
                          <w:p w:rsidR="001F45E3" w:rsidRDefault="001F45E3" w:rsidP="001F45E3">
                            <w:pPr>
                              <w:tabs>
                                <w:tab w:val="left" w:pos="1134"/>
                              </w:tabs>
                              <w:spacing w:line="240" w:lineRule="auto"/>
                              <w:rPr>
                                <w:rFonts w:eastAsia="Times New Roman" w:cstheme="minorHAnsi"/>
                                <w:b/>
                                <w:sz w:val="24"/>
                                <w:szCs w:val="24"/>
                                <w:lang w:eastAsia="fr-FR"/>
                              </w:rPr>
                            </w:pPr>
                            <w:proofErr w:type="gramStart"/>
                            <w:r>
                              <w:rPr>
                                <w:rFonts w:eastAsia="Times New Roman" w:cstheme="minorHAnsi"/>
                                <w:b/>
                                <w:sz w:val="24"/>
                                <w:szCs w:val="24"/>
                                <w:lang w:eastAsia="fr-FR"/>
                              </w:rPr>
                              <w:t>ou</w:t>
                            </w:r>
                            <w:proofErr w:type="gramEnd"/>
                            <w:r>
                              <w:rPr>
                                <w:rFonts w:eastAsia="Times New Roman" w:cstheme="minorHAnsi"/>
                                <w:b/>
                                <w:sz w:val="24"/>
                                <w:szCs w:val="24"/>
                                <w:lang w:eastAsia="fr-FR"/>
                              </w:rPr>
                              <w:t xml:space="preserve"> </w:t>
                            </w:r>
                          </w:p>
                          <w:p w:rsidR="001F45E3" w:rsidRDefault="001F45E3" w:rsidP="001F45E3">
                            <w:pPr>
                              <w:tabs>
                                <w:tab w:val="left" w:pos="1134"/>
                              </w:tabs>
                              <w:spacing w:line="240" w:lineRule="auto"/>
                              <w:rPr>
                                <w:rFonts w:eastAsia="Times New Roman" w:cstheme="minorHAnsi"/>
                                <w:b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sz w:val="24"/>
                                <w:szCs w:val="24"/>
                                <w:lang w:eastAsia="fr-FR"/>
                              </w:rPr>
                              <w:t>Amoxicilline ou Ampicilline</w:t>
                            </w:r>
                            <w:r>
                              <w:rPr>
                                <w:rFonts w:eastAsia="Times New Roman" w:cstheme="minorHAnsi"/>
                                <w:b/>
                                <w:sz w:val="24"/>
                                <w:szCs w:val="24"/>
                                <w:lang w:eastAsia="fr-FR"/>
                              </w:rPr>
                              <w:t xml:space="preserve"> </w:t>
                            </w:r>
                          </w:p>
                          <w:p w:rsidR="001F45E3" w:rsidRDefault="001F45E3" w:rsidP="001F45E3">
                            <w:pPr>
                              <w:tabs>
                                <w:tab w:val="left" w:pos="1134"/>
                              </w:tabs>
                              <w:spacing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  <w:lang w:eastAsia="fr-FR"/>
                              </w:rPr>
                            </w:pPr>
                            <w:proofErr w:type="gramStart"/>
                            <w:r>
                              <w:rPr>
                                <w:rFonts w:eastAsia="Times New Roman" w:cstheme="minorHAnsi"/>
                                <w:b/>
                                <w:sz w:val="24"/>
                                <w:szCs w:val="24"/>
                                <w:lang w:eastAsia="fr-FR"/>
                              </w:rPr>
                              <w:t>ou</w:t>
                            </w:r>
                            <w:proofErr w:type="gramEnd"/>
                            <w:r>
                              <w:rPr>
                                <w:rFonts w:eastAsia="Times New Roman" w:cstheme="minorHAnsi"/>
                                <w:sz w:val="24"/>
                                <w:szCs w:val="24"/>
                                <w:lang w:eastAsia="fr-FR"/>
                              </w:rPr>
                              <w:t xml:space="preserve"> </w:t>
                            </w:r>
                          </w:p>
                          <w:p w:rsidR="001F45E3" w:rsidRDefault="001F45E3" w:rsidP="001F45E3">
                            <w:pPr>
                              <w:tabs>
                                <w:tab w:val="left" w:pos="1134"/>
                              </w:tabs>
                              <w:spacing w:line="240" w:lineRule="auto"/>
                              <w:rPr>
                                <w:rFonts w:eastAsia="Times New Roman" w:cstheme="minorHAnsi"/>
                                <w:color w:val="373430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sz w:val="24"/>
                                <w:szCs w:val="24"/>
                                <w:lang w:eastAsia="fr-FR"/>
                              </w:rPr>
                              <w:t>Ceftriaxone +/- Gentamicine</w:t>
                            </w:r>
                          </w:p>
                        </w:tc>
                        <w:tc>
                          <w:tcPr>
                            <w:tcW w:w="4367" w:type="dxa"/>
                          </w:tcPr>
                          <w:p w:rsidR="001F45E3" w:rsidRDefault="001F45E3" w:rsidP="001F45E3">
                            <w:pPr>
                              <w:spacing w:line="240" w:lineRule="auto"/>
                              <w:rPr>
                                <w:rFonts w:cstheme="minorHAnsi"/>
                                <w:sz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</w:rPr>
                              <w:t>Vancomycine si allergie aux béta-lactamines (en monothérapie)</w:t>
                            </w:r>
                          </w:p>
                        </w:tc>
                      </w:tr>
                      <w:tr w:rsidR="001F45E3" w:rsidTr="001F45E3">
                        <w:tc>
                          <w:tcPr>
                            <w:tcW w:w="9719" w:type="dxa"/>
                            <w:gridSpan w:val="2"/>
                          </w:tcPr>
                          <w:p w:rsidR="001F45E3" w:rsidRDefault="001F45E3" w:rsidP="001F45E3">
                            <w:pPr>
                              <w:tabs>
                                <w:tab w:val="left" w:pos="6130"/>
                                <w:tab w:val="left" w:pos="6271"/>
                              </w:tabs>
                              <w:spacing w:line="240" w:lineRule="auto"/>
                              <w:rPr>
                                <w:rFonts w:cstheme="minorHAnsi"/>
                                <w:sz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4"/>
                              </w:rPr>
                              <w:t>Durée </w:t>
                            </w:r>
                            <w:r>
                              <w:rPr>
                                <w:rFonts w:cstheme="minorHAnsi"/>
                                <w:sz w:val="24"/>
                              </w:rPr>
                              <w:t xml:space="preserve">: 4 semaines ou 2 semaines si aminoside associé. </w:t>
                            </w:r>
                          </w:p>
                          <w:p w:rsidR="001F45E3" w:rsidRDefault="001F45E3" w:rsidP="001F45E3">
                            <w:pPr>
                              <w:tabs>
                                <w:tab w:val="left" w:pos="6130"/>
                                <w:tab w:val="left" w:pos="6271"/>
                              </w:tabs>
                              <w:spacing w:line="240" w:lineRule="auto"/>
                              <w:rPr>
                                <w:rFonts w:cstheme="minorHAnsi"/>
                                <w:sz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</w:rPr>
                              <w:t xml:space="preserve">Un traitement court de 2 semaines au total associant une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4"/>
                              </w:rPr>
                              <w:t>bétalactamine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4"/>
                              </w:rPr>
                              <w:t xml:space="preserve"> + Gentamicine peut être envisagé si E.I non compliquée.</w:t>
                            </w:r>
                          </w:p>
                          <w:p w:rsidR="001F45E3" w:rsidRDefault="001F45E3" w:rsidP="001F45E3">
                            <w:pPr>
                              <w:tabs>
                                <w:tab w:val="left" w:pos="6130"/>
                                <w:tab w:val="left" w:pos="6271"/>
                              </w:tabs>
                              <w:spacing w:line="240" w:lineRule="auto"/>
                              <w:rPr>
                                <w:rFonts w:cstheme="minorHAnsi"/>
                                <w:sz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</w:rPr>
                              <w:t xml:space="preserve">Pas de traitement court pour les EI à pneumocoque, des streptocoques des groupes </w:t>
                            </w:r>
                            <w:proofErr w:type="gramStart"/>
                            <w:r>
                              <w:rPr>
                                <w:rFonts w:cstheme="minorHAnsi"/>
                                <w:sz w:val="24"/>
                              </w:rPr>
                              <w:t>A,B</w:t>
                            </w:r>
                            <w:proofErr w:type="gramEnd"/>
                            <w:r>
                              <w:rPr>
                                <w:rFonts w:cstheme="minorHAnsi"/>
                                <w:sz w:val="24"/>
                              </w:rPr>
                              <w:t xml:space="preserve">,C et G ou Streptocoques du groupe </w:t>
                            </w:r>
                            <w:proofErr w:type="spellStart"/>
                            <w:r>
                              <w:rPr>
                                <w:rFonts w:cstheme="minorHAnsi"/>
                                <w:i/>
                                <w:sz w:val="24"/>
                              </w:rPr>
                              <w:t>anginosus</w:t>
                            </w:r>
                            <w:proofErr w:type="spellEnd"/>
                          </w:p>
                        </w:tc>
                      </w:tr>
                      <w:tr w:rsidR="001F45E3" w:rsidTr="001F45E3">
                        <w:tc>
                          <w:tcPr>
                            <w:tcW w:w="9719" w:type="dxa"/>
                            <w:gridSpan w:val="2"/>
                          </w:tcPr>
                          <w:p w:rsidR="001F45E3" w:rsidRDefault="001F45E3" w:rsidP="001F45E3">
                            <w:pPr>
                              <w:tabs>
                                <w:tab w:val="left" w:pos="6130"/>
                                <w:tab w:val="left" w:pos="6271"/>
                              </w:tabs>
                              <w:spacing w:line="240" w:lineRule="auto"/>
                              <w:rPr>
                                <w:rFonts w:cstheme="minorHAnsi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b/>
                                <w:sz w:val="24"/>
                                <w:lang w:eastAsia="fr-FR"/>
                              </w:rPr>
                              <w:t xml:space="preserve">Streptocoque sensible à forte posologie ou résistant à la Pénicilline </w:t>
                            </w:r>
                            <w:r>
                              <w:rPr>
                                <w:rFonts w:eastAsia="Times New Roman" w:cstheme="minorHAnsi"/>
                                <w:b/>
                                <w:color w:val="373430"/>
                                <w:sz w:val="24"/>
                                <w:lang w:eastAsia="fr-FR"/>
                              </w:rPr>
                              <w:t xml:space="preserve"> </w:t>
                            </w:r>
                          </w:p>
                        </w:tc>
                      </w:tr>
                      <w:tr w:rsidR="001F45E3" w:rsidTr="001F45E3">
                        <w:tc>
                          <w:tcPr>
                            <w:tcW w:w="5352" w:type="dxa"/>
                          </w:tcPr>
                          <w:p w:rsidR="001F45E3" w:rsidRDefault="001F45E3" w:rsidP="001F45E3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Pénicilline G 300000-400000 UI/kg/j </w:t>
                            </w:r>
                          </w:p>
                          <w:p w:rsidR="001F45E3" w:rsidRDefault="001F45E3" w:rsidP="001F45E3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ou</w:t>
                            </w:r>
                            <w:proofErr w:type="gramEnd"/>
                          </w:p>
                          <w:p w:rsidR="001F45E3" w:rsidRDefault="001F45E3" w:rsidP="001F45E3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Amoxicilline ou Ampicilline </w:t>
                            </w:r>
                          </w:p>
                          <w:p w:rsidR="001F45E3" w:rsidRDefault="001F45E3" w:rsidP="001F45E3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ou</w:t>
                            </w:r>
                            <w:proofErr w:type="gramEnd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1F45E3" w:rsidRDefault="001F45E3" w:rsidP="001F45E3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Ceftriaxone + Gentamicine</w:t>
                            </w:r>
                          </w:p>
                        </w:tc>
                        <w:tc>
                          <w:tcPr>
                            <w:tcW w:w="4367" w:type="dxa"/>
                          </w:tcPr>
                          <w:p w:rsidR="001F45E3" w:rsidRDefault="001F45E3" w:rsidP="001F45E3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Vancomycine+ Gentamicine</w:t>
                            </w:r>
                          </w:p>
                        </w:tc>
                      </w:tr>
                      <w:tr w:rsidR="001F45E3" w:rsidTr="001F45E3">
                        <w:tc>
                          <w:tcPr>
                            <w:tcW w:w="9719" w:type="dxa"/>
                            <w:gridSpan w:val="2"/>
                          </w:tcPr>
                          <w:p w:rsidR="001F45E3" w:rsidRDefault="001F45E3" w:rsidP="001F45E3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Durée 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: 4 semaines dont 2 semaines de bithérapie                                        </w:t>
                            </w:r>
                          </w:p>
                        </w:tc>
                      </w:tr>
                      <w:tr w:rsidR="001F45E3" w:rsidTr="001F45E3">
                        <w:tc>
                          <w:tcPr>
                            <w:tcW w:w="9719" w:type="dxa"/>
                            <w:gridSpan w:val="2"/>
                          </w:tcPr>
                          <w:p w:rsidR="001F45E3" w:rsidRDefault="001F45E3" w:rsidP="001F45E3">
                            <w:pPr>
                              <w:spacing w:line="240" w:lineRule="auto"/>
                              <w:rPr>
                                <w:rFonts w:cstheme="minorHAnsi"/>
                                <w:b/>
                                <w:i/>
                                <w:sz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i/>
                                <w:sz w:val="24"/>
                              </w:rPr>
                              <w:t xml:space="preserve">Enterococcus </w:t>
                            </w:r>
                            <w:proofErr w:type="spellStart"/>
                            <w:r>
                              <w:rPr>
                                <w:rFonts w:cstheme="minorHAnsi"/>
                                <w:b/>
                                <w:i/>
                                <w:sz w:val="24"/>
                              </w:rPr>
                              <w:t>spp</w:t>
                            </w:r>
                            <w:proofErr w:type="spellEnd"/>
                            <w:r>
                              <w:rPr>
                                <w:rFonts w:cstheme="minorHAnsi"/>
                                <w:b/>
                                <w:i/>
                                <w:sz w:val="24"/>
                              </w:rPr>
                              <w:t xml:space="preserve"> </w:t>
                            </w:r>
                          </w:p>
                        </w:tc>
                      </w:tr>
                      <w:tr w:rsidR="001F45E3" w:rsidTr="001F45E3">
                        <w:tc>
                          <w:tcPr>
                            <w:tcW w:w="5352" w:type="dxa"/>
                          </w:tcPr>
                          <w:p w:rsidR="001F45E3" w:rsidRDefault="001F45E3" w:rsidP="001F45E3">
                            <w:pPr>
                              <w:tabs>
                                <w:tab w:val="left" w:pos="1134"/>
                              </w:tabs>
                              <w:spacing w:line="276" w:lineRule="auto"/>
                              <w:rPr>
                                <w:rFonts w:eastAsia="Times New Roman" w:cstheme="minorHAnsi"/>
                                <w:sz w:val="24"/>
                                <w:lang w:eastAsia="fr-FR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sz w:val="24"/>
                                <w:lang w:eastAsia="fr-FR"/>
                              </w:rPr>
                              <w:t xml:space="preserve">Ampicilline ou </w:t>
                            </w:r>
                            <w:proofErr w:type="spellStart"/>
                            <w:r>
                              <w:rPr>
                                <w:rFonts w:eastAsia="Times New Roman" w:cstheme="minorHAnsi"/>
                                <w:sz w:val="24"/>
                                <w:lang w:eastAsia="fr-FR"/>
                              </w:rPr>
                              <w:t>Amoxilline</w:t>
                            </w:r>
                            <w:proofErr w:type="spellEnd"/>
                            <w:r>
                              <w:rPr>
                                <w:rFonts w:eastAsia="Times New Roman" w:cstheme="minorHAnsi"/>
                                <w:sz w:val="24"/>
                                <w:lang w:eastAsia="fr-FR"/>
                              </w:rPr>
                              <w:t xml:space="preserve"> + Ceftriaxone</w:t>
                            </w:r>
                          </w:p>
                        </w:tc>
                        <w:tc>
                          <w:tcPr>
                            <w:tcW w:w="4367" w:type="dxa"/>
                          </w:tcPr>
                          <w:p w:rsidR="001F45E3" w:rsidRDefault="001F45E3" w:rsidP="001F45E3">
                            <w:pPr>
                              <w:spacing w:line="276" w:lineRule="auto"/>
                            </w:pPr>
                            <w:r>
                              <w:t>Ampicilline ou Amoxicilline + Gentamicine</w:t>
                            </w:r>
                          </w:p>
                          <w:p w:rsidR="001F45E3" w:rsidRDefault="001F45E3" w:rsidP="001F45E3">
                            <w:pPr>
                              <w:spacing w:line="276" w:lineRule="auto"/>
                              <w:rPr>
                                <w:rFonts w:cstheme="minorHAnsi"/>
                                <w:sz w:val="24"/>
                              </w:rPr>
                            </w:pPr>
                            <w:r>
                              <w:t>(</w:t>
                            </w:r>
                            <w:r>
                              <w:rPr>
                                <w:i/>
                              </w:rPr>
                              <w:t>Enterococcus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t>spp</w:t>
                            </w:r>
                            <w:proofErr w:type="spellEnd"/>
                            <w:r>
                              <w:t xml:space="preserve"> sans haut niveau de résistance à la Gentamicine)</w:t>
                            </w:r>
                          </w:p>
                          <w:p w:rsidR="001F45E3" w:rsidRDefault="001F45E3" w:rsidP="001F45E3">
                            <w:pPr>
                              <w:spacing w:line="276" w:lineRule="auto"/>
                              <w:rPr>
                                <w:rFonts w:cstheme="minorHAnsi"/>
                                <w:strike/>
                                <w:sz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</w:rPr>
                              <w:t>Vancomycine+ Gentamicine</w:t>
                            </w:r>
                          </w:p>
                        </w:tc>
                      </w:tr>
                      <w:tr w:rsidR="001F45E3" w:rsidTr="001F45E3">
                        <w:tc>
                          <w:tcPr>
                            <w:tcW w:w="9719" w:type="dxa"/>
                            <w:gridSpan w:val="2"/>
                          </w:tcPr>
                          <w:p w:rsidR="001F45E3" w:rsidRDefault="001F45E3" w:rsidP="001F45E3">
                            <w:pPr>
                              <w:spacing w:line="276" w:lineRule="auto"/>
                              <w:rPr>
                                <w:rFonts w:cstheme="minorHAnsi"/>
                                <w:sz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4"/>
                              </w:rPr>
                              <w:t>Durée </w:t>
                            </w:r>
                            <w:r>
                              <w:rPr>
                                <w:rFonts w:cstheme="minorHAnsi"/>
                                <w:sz w:val="24"/>
                              </w:rPr>
                              <w:t xml:space="preserve">: 6 semaines en association avec la Ceftriaxone </w:t>
                            </w:r>
                          </w:p>
                          <w:p w:rsidR="001F45E3" w:rsidRDefault="001F45E3" w:rsidP="001F45E3">
                            <w:pPr>
                              <w:spacing w:line="276" w:lineRule="auto"/>
                              <w:rPr>
                                <w:rFonts w:cstheme="minorHAnsi"/>
                                <w:sz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</w:rPr>
                              <w:t>Ou 2 semaines en association avec la Gentamicine</w:t>
                            </w:r>
                          </w:p>
                        </w:tc>
                      </w:tr>
                      <w:tr w:rsidR="001F45E3" w:rsidTr="001F45E3">
                        <w:tc>
                          <w:tcPr>
                            <w:tcW w:w="9719" w:type="dxa"/>
                            <w:gridSpan w:val="2"/>
                          </w:tcPr>
                          <w:p w:rsidR="001F45E3" w:rsidRDefault="001F45E3" w:rsidP="001F45E3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 xml:space="preserve">Enterococcus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spp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résistant aux Béta-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lacatamines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 (</w:t>
                            </w:r>
                            <w:proofErr w:type="gramEnd"/>
                            <w:r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E. faecium)</w:t>
                            </w:r>
                          </w:p>
                        </w:tc>
                      </w:tr>
                      <w:tr w:rsidR="001F45E3" w:rsidTr="001F45E3">
                        <w:tc>
                          <w:tcPr>
                            <w:tcW w:w="9719" w:type="dxa"/>
                            <w:gridSpan w:val="2"/>
                          </w:tcPr>
                          <w:p w:rsidR="001F45E3" w:rsidRDefault="001F45E3" w:rsidP="001F45E3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24"/>
                              </w:rPr>
                            </w:pPr>
                            <w:r>
                              <w:t>Vancomycine + Gentamicine</w:t>
                            </w:r>
                          </w:p>
                        </w:tc>
                      </w:tr>
                      <w:tr w:rsidR="001F45E3" w:rsidTr="001F45E3">
                        <w:tc>
                          <w:tcPr>
                            <w:tcW w:w="9719" w:type="dxa"/>
                            <w:gridSpan w:val="2"/>
                          </w:tcPr>
                          <w:p w:rsidR="001F45E3" w:rsidRDefault="001F45E3" w:rsidP="001F45E3">
                            <w:p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Durée 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6 semaines dont 2 semaines de bithérapie.</w:t>
                            </w:r>
                          </w:p>
                        </w:tc>
                      </w:tr>
                      <w:tr w:rsidR="001F45E3" w:rsidTr="001F45E3">
                        <w:tc>
                          <w:tcPr>
                            <w:tcW w:w="9719" w:type="dxa"/>
                            <w:gridSpan w:val="2"/>
                          </w:tcPr>
                          <w:p w:rsidR="001F45E3" w:rsidRDefault="001F45E3" w:rsidP="001F45E3">
                            <w:pPr>
                              <w:spacing w:line="276" w:lineRule="auto"/>
                              <w:rPr>
                                <w:rFonts w:cstheme="minorHAnsi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eastAsia="Times New Roman" w:cstheme="minorHAnsi"/>
                                <w:b/>
                                <w:i/>
                                <w:sz w:val="24"/>
                                <w:lang w:val="en-US" w:eastAsia="fr-FR"/>
                              </w:rPr>
                              <w:t>Staphyloccoccus</w:t>
                            </w:r>
                            <w:proofErr w:type="spellEnd"/>
                            <w:r>
                              <w:rPr>
                                <w:rFonts w:eastAsia="Times New Roman" w:cstheme="minorHAnsi"/>
                                <w:b/>
                                <w:i/>
                                <w:sz w:val="24"/>
                                <w:lang w:val="en-US" w:eastAsia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="Times New Roman" w:cstheme="minorHAnsi"/>
                                <w:b/>
                                <w:i/>
                                <w:sz w:val="24"/>
                                <w:lang w:val="en-US" w:eastAsia="fr-FR"/>
                              </w:rPr>
                              <w:t>spp</w:t>
                            </w:r>
                            <w:proofErr w:type="spellEnd"/>
                            <w:r>
                              <w:rPr>
                                <w:rFonts w:eastAsia="Times New Roman" w:cstheme="minorHAnsi"/>
                                <w:b/>
                                <w:i/>
                                <w:sz w:val="24"/>
                                <w:lang w:val="en-US" w:eastAsia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="Times New Roman" w:cstheme="minorHAnsi"/>
                                <w:b/>
                                <w:sz w:val="24"/>
                                <w:lang w:val="en-US" w:eastAsia="fr-FR"/>
                              </w:rPr>
                              <w:t>Méthicilline</w:t>
                            </w:r>
                            <w:proofErr w:type="spellEnd"/>
                            <w:r>
                              <w:rPr>
                                <w:rFonts w:eastAsia="Times New Roman" w:cstheme="minorHAnsi"/>
                                <w:b/>
                                <w:sz w:val="24"/>
                                <w:lang w:val="en-US" w:eastAsia="fr-FR"/>
                              </w:rPr>
                              <w:t xml:space="preserve"> sensible</w:t>
                            </w:r>
                          </w:p>
                        </w:tc>
                      </w:tr>
                      <w:tr w:rsidR="001F45E3" w:rsidTr="001F45E3">
                        <w:tc>
                          <w:tcPr>
                            <w:tcW w:w="5352" w:type="dxa"/>
                          </w:tcPr>
                          <w:p w:rsidR="001F45E3" w:rsidRDefault="001F45E3" w:rsidP="001F45E3">
                            <w:pPr>
                              <w:tabs>
                                <w:tab w:val="left" w:pos="1134"/>
                              </w:tabs>
                              <w:spacing w:line="276" w:lineRule="auto"/>
                              <w:rPr>
                                <w:rFonts w:eastAsia="Times New Roman" w:cstheme="minorHAnsi"/>
                                <w:sz w:val="24"/>
                                <w:lang w:eastAsia="fr-FR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sz w:val="24"/>
                                <w:lang w:eastAsia="fr-FR"/>
                              </w:rPr>
                              <w:t>Oxacilline ou Céfazoline</w:t>
                            </w:r>
                          </w:p>
                        </w:tc>
                        <w:tc>
                          <w:tcPr>
                            <w:tcW w:w="4367" w:type="dxa"/>
                          </w:tcPr>
                          <w:p w:rsidR="001F45E3" w:rsidRDefault="001F45E3" w:rsidP="001F45E3">
                            <w:pPr>
                              <w:spacing w:line="276" w:lineRule="auto"/>
                              <w:rPr>
                                <w:rFonts w:cstheme="minorHAnsi"/>
                                <w:sz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</w:rPr>
                              <w:t xml:space="preserve">Céfazoline ou Vancomycine si allergie à la pénicilline </w:t>
                            </w:r>
                          </w:p>
                        </w:tc>
                      </w:tr>
                      <w:tr w:rsidR="001F45E3" w:rsidTr="001F45E3">
                        <w:tc>
                          <w:tcPr>
                            <w:tcW w:w="9719" w:type="dxa"/>
                            <w:gridSpan w:val="2"/>
                          </w:tcPr>
                          <w:p w:rsidR="001F45E3" w:rsidRDefault="001F45E3" w:rsidP="001F45E3">
                            <w:pPr>
                              <w:spacing w:line="276" w:lineRule="auto"/>
                              <w:rPr>
                                <w:rFonts w:cstheme="minorHAnsi"/>
                                <w:sz w:val="24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b/>
                                <w:color w:val="373430"/>
                                <w:sz w:val="24"/>
                                <w:lang w:eastAsia="fr-FR"/>
                              </w:rPr>
                              <w:t xml:space="preserve">Durée : </w:t>
                            </w:r>
                            <w:r>
                              <w:rPr>
                                <w:rFonts w:eastAsia="Times New Roman" w:cstheme="minorHAnsi"/>
                                <w:color w:val="373430"/>
                                <w:sz w:val="24"/>
                                <w:lang w:eastAsia="fr-FR"/>
                              </w:rPr>
                              <w:t>4-6 semaines</w:t>
                            </w:r>
                          </w:p>
                        </w:tc>
                      </w:tr>
                      <w:tr w:rsidR="001F45E3" w:rsidTr="001F45E3">
                        <w:tc>
                          <w:tcPr>
                            <w:tcW w:w="9719" w:type="dxa"/>
                            <w:gridSpan w:val="2"/>
                          </w:tcPr>
                          <w:p w:rsidR="001F45E3" w:rsidRDefault="001F45E3" w:rsidP="001F45E3">
                            <w:pPr>
                              <w:spacing w:line="240" w:lineRule="auto"/>
                              <w:rPr>
                                <w:rFonts w:cstheme="minorHAnsi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eastAsia="Times New Roman" w:cstheme="minorHAnsi"/>
                                <w:b/>
                                <w:i/>
                                <w:color w:val="373430"/>
                                <w:sz w:val="24"/>
                                <w:szCs w:val="24"/>
                                <w:lang w:val="en-US" w:eastAsia="fr-FR"/>
                              </w:rPr>
                              <w:t>Staphyloccoccus</w:t>
                            </w:r>
                            <w:proofErr w:type="spellEnd"/>
                            <w:r>
                              <w:rPr>
                                <w:rFonts w:eastAsia="Times New Roman" w:cstheme="minorHAnsi"/>
                                <w:b/>
                                <w:i/>
                                <w:color w:val="373430"/>
                                <w:sz w:val="24"/>
                                <w:szCs w:val="24"/>
                                <w:lang w:val="en-US" w:eastAsia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="Times New Roman" w:cstheme="minorHAnsi"/>
                                <w:b/>
                                <w:i/>
                                <w:color w:val="373430"/>
                                <w:sz w:val="24"/>
                                <w:szCs w:val="24"/>
                                <w:lang w:val="en-US" w:eastAsia="fr-FR"/>
                              </w:rPr>
                              <w:t>spp</w:t>
                            </w:r>
                            <w:proofErr w:type="spellEnd"/>
                            <w:r>
                              <w:rPr>
                                <w:rFonts w:eastAsia="Times New Roman" w:cstheme="minorHAnsi"/>
                                <w:b/>
                                <w:i/>
                                <w:color w:val="373430"/>
                                <w:sz w:val="24"/>
                                <w:szCs w:val="24"/>
                                <w:lang w:val="en-US" w:eastAsia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="Times New Roman" w:cstheme="minorHAnsi"/>
                                <w:b/>
                                <w:color w:val="373430"/>
                                <w:sz w:val="24"/>
                                <w:szCs w:val="24"/>
                                <w:lang w:val="en-US" w:eastAsia="fr-FR"/>
                              </w:rPr>
                              <w:t>M</w:t>
                            </w:r>
                            <w:r>
                              <w:rPr>
                                <w:rFonts w:eastAsia="Times New Roman" w:cstheme="minorHAnsi"/>
                                <w:b/>
                                <w:sz w:val="24"/>
                                <w:szCs w:val="24"/>
                                <w:lang w:val="en-US" w:eastAsia="fr-FR"/>
                              </w:rPr>
                              <w:t>é</w:t>
                            </w:r>
                            <w:r>
                              <w:rPr>
                                <w:rFonts w:eastAsia="Times New Roman" w:cstheme="minorHAnsi"/>
                                <w:b/>
                                <w:color w:val="373430"/>
                                <w:sz w:val="24"/>
                                <w:szCs w:val="24"/>
                                <w:lang w:val="en-US" w:eastAsia="fr-FR"/>
                              </w:rPr>
                              <w:t>thicilline</w:t>
                            </w:r>
                            <w:proofErr w:type="spellEnd"/>
                            <w:r>
                              <w:rPr>
                                <w:rFonts w:eastAsia="Times New Roman" w:cstheme="minorHAnsi"/>
                                <w:b/>
                                <w:color w:val="373430"/>
                                <w:sz w:val="24"/>
                                <w:szCs w:val="24"/>
                                <w:lang w:val="en-US" w:eastAsia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="Times New Roman" w:cstheme="minorHAnsi"/>
                                <w:b/>
                                <w:color w:val="373430"/>
                                <w:sz w:val="24"/>
                                <w:szCs w:val="24"/>
                                <w:lang w:val="en-US" w:eastAsia="fr-FR"/>
                              </w:rPr>
                              <w:t>résistant</w:t>
                            </w:r>
                            <w:proofErr w:type="spellEnd"/>
                          </w:p>
                        </w:tc>
                      </w:tr>
                      <w:tr w:rsidR="001F45E3" w:rsidTr="001F45E3">
                        <w:tc>
                          <w:tcPr>
                            <w:tcW w:w="9719" w:type="dxa"/>
                            <w:gridSpan w:val="2"/>
                          </w:tcPr>
                          <w:p w:rsidR="001F45E3" w:rsidRDefault="001F45E3" w:rsidP="001F45E3">
                            <w:pPr>
                              <w:spacing w:line="240" w:lineRule="auto"/>
                              <w:rPr>
                                <w:rFonts w:cstheme="minorHAnsi"/>
                                <w:sz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</w:rPr>
                              <w:t>Vancomycine+ Gentamicine</w:t>
                            </w:r>
                          </w:p>
                        </w:tc>
                      </w:tr>
                      <w:tr w:rsidR="001F45E3" w:rsidTr="001F45E3">
                        <w:tc>
                          <w:tcPr>
                            <w:tcW w:w="9719" w:type="dxa"/>
                            <w:gridSpan w:val="2"/>
                          </w:tcPr>
                          <w:p w:rsidR="001F45E3" w:rsidRDefault="001F45E3" w:rsidP="001F45E3">
                            <w:pPr>
                              <w:spacing w:line="240" w:lineRule="auto"/>
                              <w:rPr>
                                <w:rFonts w:cstheme="minorHAns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4"/>
                              </w:rPr>
                              <w:t xml:space="preserve">Durée  </w:t>
                            </w:r>
                          </w:p>
                          <w:p w:rsidR="001F45E3" w:rsidRDefault="001F45E3" w:rsidP="001F45E3">
                            <w:pPr>
                              <w:spacing w:line="240" w:lineRule="auto"/>
                              <w:rPr>
                                <w:rFonts w:cstheme="minorHAnsi"/>
                                <w:sz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</w:rPr>
                              <w:t>Vancomycine en monothérapie pendant 4 à 6 semaines</w:t>
                            </w:r>
                          </w:p>
                        </w:tc>
                      </w:tr>
                      <w:tr w:rsidR="001F45E3" w:rsidTr="001F45E3">
                        <w:tc>
                          <w:tcPr>
                            <w:tcW w:w="9719" w:type="dxa"/>
                            <w:gridSpan w:val="2"/>
                          </w:tcPr>
                          <w:p w:rsidR="001F45E3" w:rsidRDefault="001F45E3" w:rsidP="001F45E3">
                            <w:pPr>
                              <w:spacing w:line="240" w:lineRule="auto"/>
                              <w:rPr>
                                <w:rFonts w:cstheme="minorHAnsi"/>
                                <w:sz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4"/>
                              </w:rPr>
                              <w:t>Durée :</w:t>
                            </w:r>
                            <w:r>
                              <w:rPr>
                                <w:rFonts w:cstheme="minorHAnsi"/>
                                <w:sz w:val="24"/>
                              </w:rPr>
                              <w:t xml:space="preserve"> 6 semaines dont 2 semaines de bithérapie</w:t>
                            </w:r>
                          </w:p>
                        </w:tc>
                      </w:tr>
                    </w:tbl>
                    <w:p w:rsidR="00821EFB" w:rsidRDefault="001F45E3">
                      <w:pPr>
                        <w:shd w:val="clear" w:color="auto" w:fill="DBE5F1" w:themeFill="accent1" w:themeFillTint="33"/>
                        <w:tabs>
                          <w:tab w:val="left" w:pos="0"/>
                        </w:tabs>
                        <w:spacing w:line="240" w:lineRule="auto"/>
                        <w:ind w:left="426" w:hanging="426"/>
                        <w:jc w:val="center"/>
                        <w:rPr>
                          <w:rFonts w:cs="Tahoma"/>
                          <w:szCs w:val="20"/>
                        </w:rPr>
                      </w:pPr>
                      <w:r>
                        <w:rPr>
                          <w:color w:val="000000" w:themeColor="text1"/>
                          <w:szCs w:val="24"/>
                        </w:rPr>
                        <w:t xml:space="preserve"> </w:t>
                      </w:r>
                      <w:r w:rsidR="00BB290A">
                        <w:rPr>
                          <w:color w:val="000000" w:themeColor="text1"/>
                          <w:szCs w:val="24"/>
                        </w:rPr>
                        <w:t>(</w:t>
                      </w:r>
                      <w:proofErr w:type="gramStart"/>
                      <w:r w:rsidR="00BB290A">
                        <w:rPr>
                          <w:color w:val="000000" w:themeColor="text1"/>
                          <w:szCs w:val="24"/>
                        </w:rPr>
                        <w:t>en</w:t>
                      </w:r>
                      <w:proofErr w:type="gramEnd"/>
                      <w:r w:rsidR="00BB290A">
                        <w:rPr>
                          <w:color w:val="000000" w:themeColor="text1"/>
                          <w:szCs w:val="24"/>
                        </w:rPr>
                        <w:t xml:space="preserve"> attendant les résultats microbiologiques)</w:t>
                      </w:r>
                    </w:p>
                    <w:p w:rsidR="00821EFB" w:rsidRDefault="00BB290A">
                      <w:pPr>
                        <w:shd w:val="clear" w:color="auto" w:fill="DBE5F1" w:themeFill="accent1" w:themeFillTint="33"/>
                        <w:tabs>
                          <w:tab w:val="left" w:pos="0"/>
                        </w:tabs>
                        <w:spacing w:line="240" w:lineRule="auto"/>
                        <w:ind w:left="426" w:hanging="426"/>
                        <w:jc w:val="center"/>
                        <w:rPr>
                          <w:rFonts w:cs="Tahoma"/>
                          <w:b/>
                          <w:szCs w:val="20"/>
                        </w:rPr>
                      </w:pPr>
                      <w:r>
                        <w:rPr>
                          <w:rFonts w:cs="Tahoma"/>
                          <w:b/>
                          <w:szCs w:val="20"/>
                        </w:rPr>
                        <w:t> </w:t>
                      </w:r>
                    </w:p>
                    <w:p w:rsidR="00821EFB" w:rsidRDefault="00821EFB">
                      <w:pPr>
                        <w:shd w:val="clear" w:color="auto" w:fill="DBE5F1" w:themeFill="accent1" w:themeFillTint="33"/>
                        <w:tabs>
                          <w:tab w:val="left" w:pos="0"/>
                        </w:tabs>
                        <w:spacing w:line="240" w:lineRule="auto"/>
                        <w:ind w:left="426" w:hanging="426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821EFB" w:rsidRDefault="00821EFB">
                      <w:pPr>
                        <w:shd w:val="clear" w:color="auto" w:fill="DBE5F1" w:themeFill="accent1" w:themeFillTint="33"/>
                        <w:tabs>
                          <w:tab w:val="left" w:pos="0"/>
                        </w:tabs>
                        <w:spacing w:line="240" w:lineRule="auto"/>
                        <w:ind w:left="426" w:hanging="426"/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ahoma" w:hAnsi="Tahoma" w:cs="Tahoma"/>
          <w:strike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-415290</wp:posOffset>
                </wp:positionH>
                <wp:positionV relativeFrom="paragraph">
                  <wp:posOffset>455295</wp:posOffset>
                </wp:positionV>
                <wp:extent cx="6896100" cy="423545"/>
                <wp:effectExtent l="0" t="0" r="0" b="14605"/>
                <wp:wrapSquare wrapText="bothSides"/>
                <wp:docPr id="1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96100" cy="423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 w:rsidR="00821EFB" w:rsidRDefault="00BB290A">
                            <w:pPr>
                              <w:pStyle w:val="Paragraphedeliste"/>
                              <w:shd w:val="clear" w:color="auto" w:fill="95B3D7" w:themeFill="accent1" w:themeFillTint="99"/>
                              <w:spacing w:line="276" w:lineRule="auto"/>
                              <w:ind w:left="0"/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Les endocardites infectieuses</w:t>
                            </w:r>
                          </w:p>
                          <w:p w:rsidR="00821EFB" w:rsidRDefault="00821EFB">
                            <w:pPr>
                              <w:pStyle w:val="Paragraphedeliste"/>
                              <w:shd w:val="clear" w:color="auto" w:fill="95B3D7" w:themeFill="accent1" w:themeFillTint="99"/>
                              <w:spacing w:line="276" w:lineRule="auto"/>
                              <w:ind w:left="0"/>
                              <w:jc w:val="center"/>
                              <w:rPr>
                                <w:rFonts w:ascii="Tahoma" w:hAnsi="Tahoma" w:cs="Tahoma"/>
                                <w:sz w:val="24"/>
                              </w:rPr>
                            </w:pPr>
                          </w:p>
                          <w:p w:rsidR="00821EFB" w:rsidRDefault="00821EFB">
                            <w:pPr>
                              <w:shd w:val="clear" w:color="auto" w:fill="95B3D7" w:themeFill="accent1" w:themeFillTint="99"/>
                              <w:jc w:val="center"/>
                              <w:rPr>
                                <w:sz w:val="40"/>
                              </w:rPr>
                            </w:pPr>
                          </w:p>
                          <w:p w:rsidR="00821EFB" w:rsidRDefault="00821EFB">
                            <w:pPr>
                              <w:shd w:val="clear" w:color="auto" w:fill="95B3D7" w:themeFill="accent1" w:themeFillTint="99"/>
                              <w:spacing w:line="276" w:lineRule="auto"/>
                              <w:jc w:val="center"/>
                              <w:rPr>
                                <w:sz w:val="40"/>
                              </w:rPr>
                            </w:pPr>
                          </w:p>
                          <w:p w:rsidR="005D6075" w:rsidRDefault="005D6075"/>
                          <w:p w:rsidR="00821EFB" w:rsidRDefault="00BB290A">
                            <w:pPr>
                              <w:pStyle w:val="Paragraphedeliste"/>
                              <w:shd w:val="clear" w:color="auto" w:fill="95B3D7" w:themeFill="accent1" w:themeFillTint="99"/>
                              <w:spacing w:line="276" w:lineRule="auto"/>
                              <w:ind w:left="0"/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Les endocardites infectieuses</w:t>
                            </w:r>
                          </w:p>
                          <w:p w:rsidR="00821EFB" w:rsidRDefault="00821EFB">
                            <w:pPr>
                              <w:pStyle w:val="Paragraphedeliste"/>
                              <w:shd w:val="clear" w:color="auto" w:fill="95B3D7" w:themeFill="accent1" w:themeFillTint="99"/>
                              <w:spacing w:line="276" w:lineRule="auto"/>
                              <w:ind w:left="0"/>
                              <w:jc w:val="center"/>
                              <w:rPr>
                                <w:rFonts w:ascii="Tahoma" w:hAnsi="Tahoma" w:cs="Tahoma"/>
                                <w:sz w:val="24"/>
                              </w:rPr>
                            </w:pPr>
                          </w:p>
                          <w:p w:rsidR="00821EFB" w:rsidRDefault="00821EFB">
                            <w:pPr>
                              <w:shd w:val="clear" w:color="auto" w:fill="95B3D7" w:themeFill="accent1" w:themeFillTint="99"/>
                              <w:jc w:val="center"/>
                              <w:rPr>
                                <w:sz w:val="40"/>
                              </w:rPr>
                            </w:pPr>
                          </w:p>
                          <w:p w:rsidR="00821EFB" w:rsidRDefault="00821EFB">
                            <w:pPr>
                              <w:shd w:val="clear" w:color="auto" w:fill="95B3D7" w:themeFill="accent1" w:themeFillTint="99"/>
                              <w:spacing w:line="276" w:lineRule="auto"/>
                              <w:jc w:val="center"/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position:absolute;left:0;text-align:left;margin-left:-32.7pt;margin-top:35.85pt;width:543pt;height:33.35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" stroked="f">
                <v:textbox>
                  <w:txbxContent>
                    <w:p w:rsidR="00821EFB" w:rsidRDefault="00BB290A">
                      <w:pPr>
                        <w:pStyle w:val="Paragraphedeliste"/>
                        <w:shd w:val="clear" w:color="auto" w:fill="95B3D7" w:themeFill="accent1" w:themeFillTint="99"/>
                        <w:spacing w:line="276" w:lineRule="auto"/>
                        <w:ind w:left="0"/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Les endocardites infectieuses</w:t>
                      </w:r>
                    </w:p>
                    <w:p w:rsidR="00821EFB" w:rsidRDefault="00821EFB">
                      <w:pPr>
                        <w:pStyle w:val="Paragraphedeliste"/>
                        <w:shd w:val="clear" w:color="auto" w:fill="95B3D7" w:themeFill="accent1" w:themeFillTint="99"/>
                        <w:spacing w:line="276" w:lineRule="auto"/>
                        <w:ind w:left="0"/>
                        <w:jc w:val="center"/>
                        <w:rPr>
                          <w:rFonts w:ascii="Tahoma" w:hAnsi="Tahoma" w:cs="Tahoma"/>
                          <w:sz w:val="24"/>
                        </w:rPr>
                      </w:pPr>
                    </w:p>
                    <w:p w:rsidR="00821EFB" w:rsidRDefault="00821EFB">
                      <w:pPr>
                        <w:shd w:val="clear" w:color="auto" w:fill="95B3D7" w:themeFill="accent1" w:themeFillTint="99"/>
                        <w:jc w:val="center"/>
                        <w:rPr>
                          <w:sz w:val="40"/>
                        </w:rPr>
                      </w:pPr>
                    </w:p>
                    <w:p w:rsidR="00821EFB" w:rsidRDefault="00821EFB">
                      <w:pPr>
                        <w:shd w:val="clear" w:color="auto" w:fill="95B3D7" w:themeFill="accent1" w:themeFillTint="99"/>
                        <w:spacing w:line="276" w:lineRule="auto"/>
                        <w:jc w:val="center"/>
                        <w:rPr>
                          <w:sz w:val="40"/>
                        </w:rPr>
                      </w:pPr>
                    </w:p>
                    <w:p w:rsidR="00000000" w:rsidRDefault="00BB290A"/>
                    <w:p w:rsidR="00821EFB" w:rsidRDefault="00BB290A">
                      <w:pPr>
                        <w:pStyle w:val="Paragraphedeliste"/>
                        <w:shd w:val="clear" w:color="auto" w:fill="95B3D7" w:themeFill="accent1" w:themeFillTint="99"/>
                        <w:spacing w:line="276" w:lineRule="auto"/>
                        <w:ind w:left="0"/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Les endocardites infectieuses</w:t>
                      </w:r>
                    </w:p>
                    <w:p w:rsidR="00821EFB" w:rsidRDefault="00821EFB">
                      <w:pPr>
                        <w:pStyle w:val="Paragraphedeliste"/>
                        <w:shd w:val="clear" w:color="auto" w:fill="95B3D7" w:themeFill="accent1" w:themeFillTint="99"/>
                        <w:spacing w:line="276" w:lineRule="auto"/>
                        <w:ind w:left="0"/>
                        <w:jc w:val="center"/>
                        <w:rPr>
                          <w:rFonts w:ascii="Tahoma" w:hAnsi="Tahoma" w:cs="Tahoma"/>
                          <w:sz w:val="24"/>
                        </w:rPr>
                      </w:pPr>
                    </w:p>
                    <w:p w:rsidR="00821EFB" w:rsidRDefault="00821EFB">
                      <w:pPr>
                        <w:shd w:val="clear" w:color="auto" w:fill="95B3D7" w:themeFill="accent1" w:themeFillTint="99"/>
                        <w:jc w:val="center"/>
                        <w:rPr>
                          <w:sz w:val="40"/>
                        </w:rPr>
                      </w:pPr>
                    </w:p>
                    <w:p w:rsidR="00821EFB" w:rsidRDefault="00821EFB">
                      <w:pPr>
                        <w:shd w:val="clear" w:color="auto" w:fill="95B3D7" w:themeFill="accent1" w:themeFillTint="99"/>
                        <w:spacing w:line="276" w:lineRule="auto"/>
                        <w:jc w:val="center"/>
                        <w:rPr>
                          <w:sz w:val="4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ahoma" w:hAnsi="Tahoma" w:cs="Tahoma"/>
          <w:strike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-409575</wp:posOffset>
                </wp:positionH>
                <wp:positionV relativeFrom="paragraph">
                  <wp:posOffset>10795</wp:posOffset>
                </wp:positionV>
                <wp:extent cx="6896100" cy="447675"/>
                <wp:effectExtent l="0" t="0" r="0" b="9525"/>
                <wp:wrapSquare wrapText="bothSides"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961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 w:rsidR="00821EFB" w:rsidRDefault="00821EFB">
                            <w:pPr>
                              <w:shd w:val="clear" w:color="auto" w:fill="365F91" w:themeFill="accent1" w:themeFillShade="BF"/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:rsidR="005D6075" w:rsidRDefault="005D6075"/>
                          <w:p w:rsidR="00821EFB" w:rsidRDefault="00821EFB">
                            <w:pPr>
                              <w:shd w:val="clear" w:color="auto" w:fill="365F91" w:themeFill="accent1" w:themeFillShade="BF"/>
                              <w:jc w:val="center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left:0;text-align:left;margin-left:-32.25pt;margin-top:.85pt;width:543pt;height:35.2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" stroked="f">
                <v:textbox>
                  <w:txbxContent>
                    <w:p w:rsidR="00821EFB" w:rsidRDefault="00821EFB">
                      <w:pPr>
                        <w:shd w:val="clear" w:color="auto" w:fill="365F91" w:themeFill="accent1" w:themeFillShade="BF"/>
                        <w:jc w:val="center"/>
                        <w:rPr>
                          <w:sz w:val="32"/>
                        </w:rPr>
                      </w:pPr>
                    </w:p>
                    <w:p w:rsidR="00000000" w:rsidRDefault="00BB290A"/>
                    <w:p w:rsidR="00821EFB" w:rsidRDefault="00821EFB">
                      <w:pPr>
                        <w:shd w:val="clear" w:color="auto" w:fill="365F91" w:themeFill="accent1" w:themeFillShade="BF"/>
                        <w:jc w:val="center"/>
                        <w:rPr>
                          <w:sz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Grilledutableau"/>
        <w:tblpPr w:leftFromText="141" w:rightFromText="141" w:vertAnchor="text" w:horzAnchor="margin" w:tblpX="-289" w:tblpY="-61"/>
        <w:tblW w:w="9919" w:type="dxa"/>
        <w:tblLook w:val="04A0" w:firstRow="1" w:lastRow="0" w:firstColumn="1" w:lastColumn="0" w:noHBand="0" w:noVBand="1"/>
      </w:tblPr>
      <w:tblGrid>
        <w:gridCol w:w="5382"/>
        <w:gridCol w:w="4537"/>
      </w:tblGrid>
      <w:tr w:rsidR="00821EFB">
        <w:tc>
          <w:tcPr>
            <w:tcW w:w="5382" w:type="dxa"/>
          </w:tcPr>
          <w:p w:rsidR="00821EFB" w:rsidRDefault="00BB290A">
            <w:pPr>
              <w:spacing w:line="240" w:lineRule="auto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1</w:t>
            </w:r>
            <w:r>
              <w:rPr>
                <w:rFonts w:cstheme="minorHAnsi"/>
                <w:b/>
                <w:sz w:val="24"/>
                <w:vertAlign w:val="superscript"/>
              </w:rPr>
              <w:t>ère</w:t>
            </w:r>
            <w:r>
              <w:rPr>
                <w:rFonts w:cstheme="minorHAnsi"/>
                <w:b/>
                <w:sz w:val="24"/>
              </w:rPr>
              <w:t xml:space="preserve"> intention</w:t>
            </w:r>
          </w:p>
        </w:tc>
        <w:tc>
          <w:tcPr>
            <w:tcW w:w="4537" w:type="dxa"/>
          </w:tcPr>
          <w:p w:rsidR="00821EFB" w:rsidRDefault="00BB290A">
            <w:pPr>
              <w:spacing w:line="240" w:lineRule="auto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Alternative en cas d’allergie</w:t>
            </w:r>
          </w:p>
        </w:tc>
      </w:tr>
      <w:tr w:rsidR="00821EFB">
        <w:tc>
          <w:tcPr>
            <w:tcW w:w="5382" w:type="dxa"/>
          </w:tcPr>
          <w:p w:rsidR="00821EFB" w:rsidRDefault="00BB290A">
            <w:pPr>
              <w:spacing w:line="240" w:lineRule="auto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Ampicilline + Oxacilline ou Céfazoline + Gentamicine</w:t>
            </w:r>
          </w:p>
        </w:tc>
        <w:tc>
          <w:tcPr>
            <w:tcW w:w="4537" w:type="dxa"/>
          </w:tcPr>
          <w:p w:rsidR="00821EFB" w:rsidRDefault="00BB290A">
            <w:pPr>
              <w:spacing w:line="240" w:lineRule="auto"/>
              <w:rPr>
                <w:rFonts w:cstheme="minorHAnsi"/>
                <w:sz w:val="24"/>
              </w:rPr>
            </w:pPr>
            <w:proofErr w:type="spellStart"/>
            <w:r>
              <w:rPr>
                <w:rFonts w:eastAsia="Times New Roman" w:cstheme="minorHAnsi"/>
                <w:color w:val="373430"/>
                <w:sz w:val="24"/>
                <w:szCs w:val="24"/>
                <w:lang w:val="en-US" w:eastAsia="fr-FR"/>
              </w:rPr>
              <w:t>Vancomycine</w:t>
            </w:r>
            <w:proofErr w:type="spellEnd"/>
            <w:r>
              <w:rPr>
                <w:rFonts w:eastAsia="Times New Roman" w:cstheme="minorHAnsi"/>
                <w:color w:val="373430"/>
                <w:sz w:val="24"/>
                <w:szCs w:val="24"/>
                <w:lang w:val="en-US" w:eastAsia="fr-FR"/>
              </w:rPr>
              <w:t xml:space="preserve"> + </w:t>
            </w:r>
            <w:proofErr w:type="spellStart"/>
            <w:r>
              <w:rPr>
                <w:rFonts w:eastAsia="Times New Roman" w:cstheme="minorHAnsi"/>
                <w:color w:val="373430"/>
                <w:sz w:val="24"/>
                <w:szCs w:val="24"/>
                <w:lang w:val="en-US" w:eastAsia="fr-FR"/>
              </w:rPr>
              <w:t>Gentamicine</w:t>
            </w:r>
            <w:proofErr w:type="spellEnd"/>
          </w:p>
        </w:tc>
      </w:tr>
    </w:tbl>
    <w:p w:rsidR="00821EFB" w:rsidRDefault="00821EFB"/>
    <w:tbl>
      <w:tblPr>
        <w:tblStyle w:val="Grilledutableau"/>
        <w:tblW w:w="0" w:type="auto"/>
        <w:tblInd w:w="-289" w:type="dxa"/>
        <w:tblLook w:val="04A0" w:firstRow="1" w:lastRow="0" w:firstColumn="1" w:lastColumn="0" w:noHBand="0" w:noVBand="1"/>
      </w:tblPr>
      <w:tblGrid>
        <w:gridCol w:w="5387"/>
        <w:gridCol w:w="4248"/>
      </w:tblGrid>
      <w:tr w:rsidR="00821EFB" w:rsidTr="00F84B69">
        <w:tc>
          <w:tcPr>
            <w:tcW w:w="9635" w:type="dxa"/>
            <w:gridSpan w:val="2"/>
          </w:tcPr>
          <w:p w:rsidR="00821EFB" w:rsidRDefault="00BB290A">
            <w:pPr>
              <w:tabs>
                <w:tab w:val="left" w:pos="1134"/>
              </w:tabs>
              <w:spacing w:line="240" w:lineRule="auto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Valve prothétique datant de moins d’un an ou endocardite nosocomiale ou associée aux soins </w:t>
            </w:r>
          </w:p>
        </w:tc>
      </w:tr>
      <w:tr w:rsidR="00821EFB" w:rsidTr="00F84B69">
        <w:trPr>
          <w:trHeight w:val="547"/>
        </w:trPr>
        <w:tc>
          <w:tcPr>
            <w:tcW w:w="9635" w:type="dxa"/>
            <w:gridSpan w:val="2"/>
          </w:tcPr>
          <w:p w:rsidR="00821EFB" w:rsidRDefault="00BB290A">
            <w:pPr>
              <w:spacing w:line="240" w:lineRule="auto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Vancomycine + Gentamicine + Rifampicine</w:t>
            </w:r>
          </w:p>
          <w:p w:rsidR="00821EFB" w:rsidRDefault="00BB290A">
            <w:pPr>
              <w:spacing w:line="240" w:lineRule="auto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Gentamicine pendant 2 semaines                                      Durée totale 6 semaines</w:t>
            </w:r>
          </w:p>
        </w:tc>
      </w:tr>
      <w:tr w:rsidR="00821EFB" w:rsidTr="00F84B69">
        <w:tc>
          <w:tcPr>
            <w:tcW w:w="9635" w:type="dxa"/>
            <w:gridSpan w:val="2"/>
          </w:tcPr>
          <w:p w:rsidR="00821EFB" w:rsidRDefault="00BB290A">
            <w:pPr>
              <w:spacing w:line="240" w:lineRule="auto"/>
              <w:rPr>
                <w:rFonts w:cstheme="minorHAnsi"/>
                <w:sz w:val="24"/>
              </w:rPr>
            </w:pPr>
            <w:r>
              <w:rPr>
                <w:rFonts w:cstheme="minorHAnsi"/>
                <w:b/>
                <w:sz w:val="24"/>
              </w:rPr>
              <w:t>Valve prothétique datant de plus d’un an </w:t>
            </w:r>
          </w:p>
        </w:tc>
      </w:tr>
      <w:tr w:rsidR="00821EFB" w:rsidTr="00F84B69">
        <w:tc>
          <w:tcPr>
            <w:tcW w:w="5387" w:type="dxa"/>
          </w:tcPr>
          <w:p w:rsidR="00821EFB" w:rsidRDefault="00BB290A">
            <w:pPr>
              <w:spacing w:line="240" w:lineRule="auto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 xml:space="preserve">Ampicilline + Oxacilline ou </w:t>
            </w:r>
            <w:proofErr w:type="spellStart"/>
            <w:r>
              <w:rPr>
                <w:rFonts w:cstheme="minorHAnsi"/>
                <w:sz w:val="24"/>
              </w:rPr>
              <w:t>Céfazoline</w:t>
            </w:r>
            <w:proofErr w:type="spellEnd"/>
            <w:r w:rsidR="00F84B69">
              <w:rPr>
                <w:rFonts w:cstheme="minorHAnsi"/>
                <w:sz w:val="24"/>
              </w:rPr>
              <w:t xml:space="preserve"> </w:t>
            </w:r>
            <w:r>
              <w:rPr>
                <w:rFonts w:cstheme="minorHAnsi"/>
                <w:sz w:val="24"/>
              </w:rPr>
              <w:t>+</w:t>
            </w:r>
            <w:r w:rsidR="00F84B69">
              <w:rPr>
                <w:rFonts w:cstheme="minorHAnsi"/>
                <w:sz w:val="24"/>
              </w:rPr>
              <w:t xml:space="preserve"> </w:t>
            </w:r>
            <w:r>
              <w:rPr>
                <w:rFonts w:cstheme="minorHAnsi"/>
                <w:sz w:val="24"/>
              </w:rPr>
              <w:t>Gentamicine</w:t>
            </w:r>
          </w:p>
        </w:tc>
        <w:tc>
          <w:tcPr>
            <w:tcW w:w="4248" w:type="dxa"/>
          </w:tcPr>
          <w:p w:rsidR="00821EFB" w:rsidRDefault="00BB290A">
            <w:pPr>
              <w:spacing w:line="240" w:lineRule="auto"/>
              <w:rPr>
                <w:rFonts w:cstheme="minorHAnsi"/>
                <w:sz w:val="24"/>
              </w:rPr>
            </w:pPr>
            <w:r>
              <w:rPr>
                <w:rFonts w:cstheme="minorHAnsi"/>
                <w:b/>
                <w:sz w:val="24"/>
              </w:rPr>
              <w:t>Alternative</w:t>
            </w:r>
            <w:r>
              <w:rPr>
                <w:rFonts w:cstheme="minorHAnsi"/>
                <w:sz w:val="24"/>
              </w:rPr>
              <w:t> : Vancomycine</w:t>
            </w:r>
            <w:r w:rsidR="00F84B69">
              <w:rPr>
                <w:rFonts w:cstheme="minorHAnsi"/>
                <w:sz w:val="24"/>
              </w:rPr>
              <w:t xml:space="preserve"> </w:t>
            </w:r>
            <w:r>
              <w:rPr>
                <w:rFonts w:cstheme="minorHAnsi"/>
                <w:sz w:val="24"/>
              </w:rPr>
              <w:t>+ Gentamicine</w:t>
            </w:r>
          </w:p>
        </w:tc>
      </w:tr>
      <w:tr w:rsidR="00821EFB" w:rsidTr="00F84B69">
        <w:tc>
          <w:tcPr>
            <w:tcW w:w="9635" w:type="dxa"/>
            <w:gridSpan w:val="2"/>
          </w:tcPr>
          <w:p w:rsidR="00821EFB" w:rsidRDefault="00BB290A">
            <w:pPr>
              <w:spacing w:line="240" w:lineRule="auto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Gentamicine pendant 2 semaines                                      Durée totale 6 semaines</w:t>
            </w:r>
          </w:p>
        </w:tc>
      </w:tr>
    </w:tbl>
    <w:p w:rsidR="00821EFB" w:rsidRDefault="00BB290A">
      <w:pPr>
        <w:rPr>
          <w:sz w:val="6"/>
        </w:rPr>
      </w:pPr>
      <w:r>
        <w:rPr>
          <w:rFonts w:ascii="Tahoma" w:eastAsia="Times New Roman" w:hAnsi="Tahoma" w:cs="Tahoma"/>
          <w:b/>
          <w:noProof/>
          <w:color w:val="373430"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-214630</wp:posOffset>
                </wp:positionH>
                <wp:positionV relativeFrom="paragraph">
                  <wp:posOffset>177165</wp:posOffset>
                </wp:positionV>
                <wp:extent cx="6127115" cy="474980"/>
                <wp:effectExtent l="0" t="0" r="6985" b="1270"/>
                <wp:wrapSquare wrapText="bothSides"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7115" cy="474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 w:rsidR="00821EFB" w:rsidRDefault="00BB290A">
                            <w:pPr>
                              <w:shd w:val="clear" w:color="auto" w:fill="DBE5F1" w:themeFill="accent1" w:themeFillTint="33"/>
                              <w:spacing w:line="240" w:lineRule="auto"/>
                              <w:ind w:left="426" w:hanging="284"/>
                              <w:jc w:val="center"/>
                              <w:rPr>
                                <w:b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Cs w:val="24"/>
                              </w:rPr>
                              <w:t xml:space="preserve">Antibiothérapie des </w:t>
                            </w:r>
                            <w:r w:rsidR="00E968A6">
                              <w:rPr>
                                <w:b/>
                                <w:szCs w:val="24"/>
                              </w:rPr>
                              <w:t xml:space="preserve">EI </w:t>
                            </w:r>
                            <w:r>
                              <w:rPr>
                                <w:b/>
                                <w:szCs w:val="24"/>
                              </w:rPr>
                              <w:t>sur valve native</w:t>
                            </w:r>
                          </w:p>
                          <w:p w:rsidR="00821EFB" w:rsidRDefault="00BB290A">
                            <w:pPr>
                              <w:shd w:val="clear" w:color="auto" w:fill="DBE5F1" w:themeFill="accent1" w:themeFillTint="33"/>
                              <w:spacing w:line="240" w:lineRule="auto"/>
                              <w:ind w:left="426" w:hanging="284"/>
                              <w:jc w:val="center"/>
                              <w:rPr>
                                <w:b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Cs w:val="24"/>
                              </w:rPr>
                              <w:t>En fonction du micro-organisme en cause</w:t>
                            </w:r>
                          </w:p>
                          <w:p w:rsidR="005D6075" w:rsidRDefault="005D6075"/>
                          <w:p w:rsidR="00821EFB" w:rsidRDefault="00BB290A">
                            <w:pPr>
                              <w:shd w:val="clear" w:color="auto" w:fill="DBE5F1" w:themeFill="accent1" w:themeFillTint="33"/>
                              <w:spacing w:line="240" w:lineRule="auto"/>
                              <w:ind w:left="426" w:hanging="284"/>
                              <w:jc w:val="center"/>
                              <w:rPr>
                                <w:b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Cs w:val="24"/>
                              </w:rPr>
                              <w:t xml:space="preserve">Antibiothérapie des </w:t>
                            </w:r>
                            <w:r w:rsidR="00E968A6">
                              <w:rPr>
                                <w:b/>
                                <w:szCs w:val="24"/>
                              </w:rPr>
                              <w:t xml:space="preserve">EI </w:t>
                            </w:r>
                            <w:r>
                              <w:rPr>
                                <w:b/>
                                <w:szCs w:val="24"/>
                              </w:rPr>
                              <w:t>sur valve native</w:t>
                            </w:r>
                          </w:p>
                          <w:p w:rsidR="00821EFB" w:rsidRDefault="00BB290A">
                            <w:pPr>
                              <w:shd w:val="clear" w:color="auto" w:fill="DBE5F1" w:themeFill="accent1" w:themeFillTint="33"/>
                              <w:spacing w:line="240" w:lineRule="auto"/>
                              <w:ind w:left="426" w:hanging="284"/>
                              <w:jc w:val="center"/>
                              <w:rPr>
                                <w:b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Cs w:val="24"/>
                              </w:rPr>
                              <w:t>En fonction du micro-organisme en cause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left:0;text-align:left;margin-left:-16.9pt;margin-top:13.95pt;width:482.45pt;height:37.4pt;z-index:251662336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" stroked="f">
                <v:textbox>
                  <w:txbxContent>
                    <w:p w:rsidR="00821EFB" w:rsidRDefault="00BB290A">
                      <w:pPr>
                        <w:shd w:val="clear" w:color="auto" w:fill="DBE5F1" w:themeFill="accent1" w:themeFillTint="33"/>
                        <w:spacing w:line="240" w:lineRule="auto"/>
                        <w:ind w:left="426" w:hanging="284"/>
                        <w:jc w:val="center"/>
                        <w:rPr>
                          <w:b/>
                          <w:szCs w:val="24"/>
                        </w:rPr>
                      </w:pPr>
                      <w:r>
                        <w:rPr>
                          <w:b/>
                          <w:szCs w:val="24"/>
                        </w:rPr>
                        <w:t xml:space="preserve">Antibiothérapie des </w:t>
                      </w:r>
                      <w:r w:rsidR="00E968A6">
                        <w:rPr>
                          <w:b/>
                          <w:szCs w:val="24"/>
                        </w:rPr>
                        <w:t xml:space="preserve">EI </w:t>
                      </w:r>
                      <w:r>
                        <w:rPr>
                          <w:b/>
                          <w:szCs w:val="24"/>
                        </w:rPr>
                        <w:t>sur valve native</w:t>
                      </w:r>
                    </w:p>
                    <w:p w:rsidR="00821EFB" w:rsidRDefault="00BB290A">
                      <w:pPr>
                        <w:shd w:val="clear" w:color="auto" w:fill="DBE5F1" w:themeFill="accent1" w:themeFillTint="33"/>
                        <w:spacing w:line="240" w:lineRule="auto"/>
                        <w:ind w:left="426" w:hanging="284"/>
                        <w:jc w:val="center"/>
                        <w:rPr>
                          <w:b/>
                          <w:szCs w:val="24"/>
                        </w:rPr>
                      </w:pPr>
                      <w:r>
                        <w:rPr>
                          <w:b/>
                          <w:szCs w:val="24"/>
                        </w:rPr>
                        <w:t>En fonction du micro-organisme en</w:t>
                      </w:r>
                      <w:r>
                        <w:rPr>
                          <w:b/>
                          <w:szCs w:val="24"/>
                        </w:rPr>
                        <w:t xml:space="preserve"> cause</w:t>
                      </w:r>
                    </w:p>
                    <w:p w:rsidR="00000000" w:rsidRDefault="00BB290A"/>
                    <w:p w:rsidR="00821EFB" w:rsidRDefault="00BB290A">
                      <w:pPr>
                        <w:shd w:val="clear" w:color="auto" w:fill="DBE5F1" w:themeFill="accent1" w:themeFillTint="33"/>
                        <w:spacing w:line="240" w:lineRule="auto"/>
                        <w:ind w:left="426" w:hanging="284"/>
                        <w:jc w:val="center"/>
                        <w:rPr>
                          <w:b/>
                          <w:szCs w:val="24"/>
                        </w:rPr>
                      </w:pPr>
                      <w:r>
                        <w:rPr>
                          <w:b/>
                          <w:szCs w:val="24"/>
                        </w:rPr>
                        <w:t xml:space="preserve">Antibiothérapie des </w:t>
                      </w:r>
                      <w:r w:rsidR="00E968A6">
                        <w:rPr>
                          <w:b/>
                          <w:szCs w:val="24"/>
                        </w:rPr>
                        <w:t xml:space="preserve">EI </w:t>
                      </w:r>
                      <w:r>
                        <w:rPr>
                          <w:b/>
                          <w:szCs w:val="24"/>
                        </w:rPr>
                        <w:t>sur valve native</w:t>
                      </w:r>
                    </w:p>
                    <w:p w:rsidR="00821EFB" w:rsidRDefault="00BB290A">
                      <w:pPr>
                        <w:shd w:val="clear" w:color="auto" w:fill="DBE5F1" w:themeFill="accent1" w:themeFillTint="33"/>
                        <w:spacing w:line="240" w:lineRule="auto"/>
                        <w:ind w:left="426" w:hanging="284"/>
                        <w:jc w:val="center"/>
                        <w:rPr>
                          <w:b/>
                          <w:szCs w:val="24"/>
                        </w:rPr>
                      </w:pPr>
                      <w:r>
                        <w:rPr>
                          <w:b/>
                          <w:szCs w:val="24"/>
                        </w:rPr>
                        <w:t>En fonction du micro-organisme en</w:t>
                      </w:r>
                      <w:r>
                        <w:rPr>
                          <w:b/>
                          <w:szCs w:val="24"/>
                        </w:rPr>
                        <w:t xml:space="preserve"> cause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Grilledutableau"/>
        <w:tblpPr w:leftFromText="180" w:rightFromText="180" w:vertAnchor="text" w:horzAnchor="page" w:tblpX="1320" w:tblpY="749"/>
        <w:tblOverlap w:val="never"/>
        <w:tblW w:w="0" w:type="auto"/>
        <w:tblLook w:val="04A0" w:firstRow="1" w:lastRow="0" w:firstColumn="1" w:lastColumn="0" w:noHBand="0" w:noVBand="1"/>
      </w:tblPr>
      <w:tblGrid>
        <w:gridCol w:w="5131"/>
        <w:gridCol w:w="4215"/>
      </w:tblGrid>
      <w:tr w:rsidR="00821EFB" w:rsidRPr="009F77A8">
        <w:tc>
          <w:tcPr>
            <w:tcW w:w="9719" w:type="dxa"/>
            <w:gridSpan w:val="2"/>
          </w:tcPr>
          <w:p w:rsidR="00821EFB" w:rsidRPr="009F77A8" w:rsidRDefault="00BB290A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F77A8">
              <w:rPr>
                <w:rFonts w:eastAsia="Times New Roman" w:cstheme="minorHAnsi"/>
                <w:b/>
                <w:sz w:val="24"/>
                <w:szCs w:val="24"/>
                <w:lang w:eastAsia="fr-FR"/>
              </w:rPr>
              <w:t xml:space="preserve">Streptocoques oraux ou </w:t>
            </w:r>
            <w:r w:rsidRPr="009F77A8">
              <w:rPr>
                <w:rFonts w:eastAsia="Times New Roman" w:cstheme="minorHAnsi"/>
                <w:b/>
                <w:i/>
                <w:sz w:val="24"/>
                <w:szCs w:val="24"/>
                <w:lang w:eastAsia="fr-FR"/>
              </w:rPr>
              <w:t xml:space="preserve">Streptococcus </w:t>
            </w:r>
            <w:proofErr w:type="spellStart"/>
            <w:r w:rsidRPr="009F77A8">
              <w:rPr>
                <w:rFonts w:eastAsia="Times New Roman" w:cstheme="minorHAnsi"/>
                <w:b/>
                <w:i/>
                <w:sz w:val="24"/>
                <w:szCs w:val="24"/>
                <w:lang w:eastAsia="fr-FR"/>
              </w:rPr>
              <w:t>gallaticus</w:t>
            </w:r>
            <w:proofErr w:type="spellEnd"/>
          </w:p>
        </w:tc>
      </w:tr>
      <w:tr w:rsidR="00821EFB" w:rsidRPr="009F77A8">
        <w:tc>
          <w:tcPr>
            <w:tcW w:w="9719" w:type="dxa"/>
            <w:gridSpan w:val="2"/>
          </w:tcPr>
          <w:p w:rsidR="00821EFB" w:rsidRPr="009F77A8" w:rsidRDefault="00BB290A">
            <w:pPr>
              <w:spacing w:line="240" w:lineRule="auto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  <w:r w:rsidRPr="009F77A8">
              <w:rPr>
                <w:rFonts w:eastAsia="Times New Roman" w:cstheme="minorHAnsi"/>
                <w:b/>
                <w:sz w:val="24"/>
                <w:szCs w:val="24"/>
                <w:lang w:eastAsia="fr-FR"/>
              </w:rPr>
              <w:t>Streptocoque sensible à la Pénicilline G (CMI≤0,125 mg/l)</w:t>
            </w:r>
          </w:p>
        </w:tc>
      </w:tr>
      <w:tr w:rsidR="00821EFB" w:rsidRPr="009F77A8">
        <w:tc>
          <w:tcPr>
            <w:tcW w:w="5352" w:type="dxa"/>
          </w:tcPr>
          <w:p w:rsidR="00821EFB" w:rsidRPr="009F77A8" w:rsidRDefault="00BB290A">
            <w:pPr>
              <w:spacing w:line="240" w:lineRule="auto"/>
              <w:rPr>
                <w:rFonts w:eastAsia="Times New Roman" w:cstheme="minorHAnsi"/>
                <w:b/>
                <w:color w:val="373430"/>
                <w:sz w:val="24"/>
                <w:szCs w:val="24"/>
                <w:lang w:eastAsia="fr-FR"/>
              </w:rPr>
            </w:pPr>
            <w:r w:rsidRPr="009F77A8">
              <w:rPr>
                <w:rFonts w:eastAsia="Times New Roman" w:cstheme="minorHAnsi"/>
                <w:b/>
                <w:color w:val="373430"/>
                <w:sz w:val="24"/>
                <w:szCs w:val="24"/>
                <w:lang w:eastAsia="fr-FR"/>
              </w:rPr>
              <w:t>Molécules</w:t>
            </w:r>
          </w:p>
        </w:tc>
        <w:tc>
          <w:tcPr>
            <w:tcW w:w="4367" w:type="dxa"/>
          </w:tcPr>
          <w:p w:rsidR="00821EFB" w:rsidRPr="009F77A8" w:rsidRDefault="00BB290A">
            <w:pPr>
              <w:spacing w:line="240" w:lineRule="auto"/>
              <w:rPr>
                <w:rFonts w:eastAsia="Times New Roman" w:cstheme="minorHAnsi"/>
                <w:b/>
                <w:color w:val="373430"/>
                <w:sz w:val="24"/>
                <w:szCs w:val="24"/>
                <w:lang w:eastAsia="fr-FR"/>
              </w:rPr>
            </w:pPr>
            <w:r w:rsidRPr="009F77A8">
              <w:rPr>
                <w:rFonts w:cstheme="minorHAnsi"/>
                <w:b/>
                <w:sz w:val="24"/>
                <w:szCs w:val="24"/>
              </w:rPr>
              <w:t>Alternative</w:t>
            </w:r>
          </w:p>
        </w:tc>
      </w:tr>
      <w:tr w:rsidR="00821EFB" w:rsidRPr="009F77A8">
        <w:trPr>
          <w:trHeight w:val="423"/>
        </w:trPr>
        <w:tc>
          <w:tcPr>
            <w:tcW w:w="9719" w:type="dxa"/>
            <w:gridSpan w:val="2"/>
          </w:tcPr>
          <w:p w:rsidR="00821EFB" w:rsidRPr="009F77A8" w:rsidRDefault="00BB290A">
            <w:pPr>
              <w:tabs>
                <w:tab w:val="left" w:pos="1134"/>
              </w:tabs>
              <w:spacing w:line="276" w:lineRule="auto"/>
              <w:rPr>
                <w:rFonts w:eastAsia="Times New Roman" w:cstheme="minorHAnsi"/>
                <w:b/>
                <w:color w:val="FF0000"/>
                <w:sz w:val="24"/>
                <w:szCs w:val="24"/>
                <w:lang w:eastAsia="fr-FR"/>
              </w:rPr>
            </w:pPr>
            <w:r w:rsidRPr="009F77A8">
              <w:rPr>
                <w:rFonts w:eastAsia="Times New Roman" w:cstheme="minorHAnsi"/>
                <w:b/>
                <w:sz w:val="24"/>
                <w:szCs w:val="24"/>
                <w:lang w:eastAsia="fr-FR"/>
              </w:rPr>
              <w:t xml:space="preserve">Streptocoques oraux et streptocoques du </w:t>
            </w:r>
            <w:r w:rsidRPr="009F77A8">
              <w:rPr>
                <w:rFonts w:cstheme="minorHAnsi"/>
                <w:b/>
                <w:i/>
                <w:sz w:val="24"/>
                <w:szCs w:val="24"/>
              </w:rPr>
              <w:t>groupe gallolyticus</w:t>
            </w:r>
            <w:r w:rsidRPr="009F77A8">
              <w:rPr>
                <w:rFonts w:cstheme="minorHAnsi"/>
                <w:b/>
                <w:sz w:val="24"/>
                <w:szCs w:val="24"/>
              </w:rPr>
              <w:t xml:space="preserve"> sensibles à la Pénicilline G</w:t>
            </w:r>
          </w:p>
        </w:tc>
      </w:tr>
      <w:tr w:rsidR="00821EFB" w:rsidRPr="009F77A8">
        <w:tc>
          <w:tcPr>
            <w:tcW w:w="5352" w:type="dxa"/>
          </w:tcPr>
          <w:p w:rsidR="00E968A6" w:rsidRPr="009F77A8" w:rsidRDefault="00BB290A">
            <w:pPr>
              <w:tabs>
                <w:tab w:val="left" w:pos="1134"/>
              </w:tabs>
              <w:spacing w:line="276" w:lineRule="auto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9F77A8">
              <w:rPr>
                <w:rFonts w:eastAsia="Times New Roman" w:cstheme="minorHAnsi"/>
                <w:sz w:val="24"/>
                <w:szCs w:val="24"/>
                <w:lang w:eastAsia="fr-FR"/>
              </w:rPr>
              <w:t xml:space="preserve">Pénicilline G 200000-300000 UI/kg/j </w:t>
            </w:r>
          </w:p>
          <w:p w:rsidR="00821EFB" w:rsidRPr="009F77A8" w:rsidRDefault="00BB290A">
            <w:pPr>
              <w:tabs>
                <w:tab w:val="left" w:pos="1134"/>
              </w:tabs>
              <w:spacing w:line="276" w:lineRule="auto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  <w:proofErr w:type="gramStart"/>
            <w:r w:rsidRPr="009F77A8">
              <w:rPr>
                <w:rFonts w:eastAsia="Times New Roman" w:cstheme="minorHAnsi"/>
                <w:b/>
                <w:sz w:val="24"/>
                <w:szCs w:val="24"/>
                <w:lang w:eastAsia="fr-FR"/>
              </w:rPr>
              <w:t>ou</w:t>
            </w:r>
            <w:proofErr w:type="gramEnd"/>
            <w:r w:rsidRPr="009F77A8">
              <w:rPr>
                <w:rFonts w:eastAsia="Times New Roman" w:cstheme="minorHAnsi"/>
                <w:b/>
                <w:sz w:val="24"/>
                <w:szCs w:val="24"/>
                <w:lang w:eastAsia="fr-FR"/>
              </w:rPr>
              <w:t xml:space="preserve"> </w:t>
            </w:r>
          </w:p>
          <w:p w:rsidR="00E968A6" w:rsidRPr="009F77A8" w:rsidRDefault="00BB290A">
            <w:pPr>
              <w:tabs>
                <w:tab w:val="left" w:pos="1134"/>
              </w:tabs>
              <w:spacing w:line="276" w:lineRule="auto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  <w:r w:rsidRPr="009F77A8">
              <w:rPr>
                <w:rFonts w:eastAsia="Times New Roman" w:cstheme="minorHAnsi"/>
                <w:sz w:val="24"/>
                <w:szCs w:val="24"/>
                <w:lang w:eastAsia="fr-FR"/>
              </w:rPr>
              <w:t>Amoxicilline ou Ampicilline</w:t>
            </w:r>
            <w:r w:rsidRPr="009F77A8">
              <w:rPr>
                <w:rFonts w:eastAsia="Times New Roman" w:cstheme="minorHAnsi"/>
                <w:b/>
                <w:sz w:val="24"/>
                <w:szCs w:val="24"/>
                <w:lang w:eastAsia="fr-FR"/>
              </w:rPr>
              <w:t xml:space="preserve"> </w:t>
            </w:r>
          </w:p>
          <w:p w:rsidR="00E968A6" w:rsidRPr="009F77A8" w:rsidRDefault="00BB290A">
            <w:pPr>
              <w:tabs>
                <w:tab w:val="left" w:pos="1134"/>
              </w:tabs>
              <w:spacing w:line="276" w:lineRule="auto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proofErr w:type="gramStart"/>
            <w:r w:rsidRPr="009F77A8">
              <w:rPr>
                <w:rFonts w:eastAsia="Times New Roman" w:cstheme="minorHAnsi"/>
                <w:b/>
                <w:sz w:val="24"/>
                <w:szCs w:val="24"/>
                <w:lang w:eastAsia="fr-FR"/>
              </w:rPr>
              <w:t>ou</w:t>
            </w:r>
            <w:proofErr w:type="gramEnd"/>
            <w:r w:rsidRPr="009F77A8">
              <w:rPr>
                <w:rFonts w:eastAsia="Times New Roman" w:cstheme="minorHAnsi"/>
                <w:sz w:val="24"/>
                <w:szCs w:val="24"/>
                <w:lang w:eastAsia="fr-FR"/>
              </w:rPr>
              <w:t xml:space="preserve"> </w:t>
            </w:r>
          </w:p>
          <w:p w:rsidR="00821EFB" w:rsidRPr="009F77A8" w:rsidRDefault="00BB290A">
            <w:pPr>
              <w:tabs>
                <w:tab w:val="left" w:pos="1134"/>
              </w:tabs>
              <w:spacing w:line="276" w:lineRule="auto"/>
              <w:rPr>
                <w:rFonts w:eastAsia="Times New Roman" w:cstheme="minorHAnsi"/>
                <w:color w:val="373430"/>
                <w:sz w:val="24"/>
                <w:szCs w:val="24"/>
                <w:lang w:eastAsia="fr-FR"/>
              </w:rPr>
            </w:pPr>
            <w:r w:rsidRPr="009F77A8">
              <w:rPr>
                <w:rFonts w:eastAsia="Times New Roman" w:cstheme="minorHAnsi"/>
                <w:sz w:val="24"/>
                <w:szCs w:val="24"/>
                <w:lang w:eastAsia="fr-FR"/>
              </w:rPr>
              <w:t>Ceftriaxone +/- Gentamicine</w:t>
            </w:r>
          </w:p>
        </w:tc>
        <w:tc>
          <w:tcPr>
            <w:tcW w:w="4367" w:type="dxa"/>
          </w:tcPr>
          <w:p w:rsidR="00821EFB" w:rsidRPr="009F77A8" w:rsidRDefault="00BB290A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F77A8">
              <w:rPr>
                <w:rFonts w:cstheme="minorHAnsi"/>
                <w:sz w:val="24"/>
                <w:szCs w:val="24"/>
              </w:rPr>
              <w:t>Vancomycine si allergie aux béta-lactamines (en monothérapie)</w:t>
            </w:r>
          </w:p>
        </w:tc>
      </w:tr>
      <w:tr w:rsidR="00821EFB" w:rsidRPr="009F77A8">
        <w:tc>
          <w:tcPr>
            <w:tcW w:w="9719" w:type="dxa"/>
            <w:gridSpan w:val="2"/>
          </w:tcPr>
          <w:p w:rsidR="00821EFB" w:rsidRPr="009F77A8" w:rsidRDefault="00BB290A">
            <w:pPr>
              <w:tabs>
                <w:tab w:val="left" w:pos="6130"/>
                <w:tab w:val="left" w:pos="6271"/>
              </w:tabs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F77A8">
              <w:rPr>
                <w:rFonts w:cstheme="minorHAnsi"/>
                <w:b/>
                <w:sz w:val="24"/>
                <w:szCs w:val="24"/>
              </w:rPr>
              <w:t>Durée </w:t>
            </w:r>
            <w:r w:rsidRPr="009F77A8">
              <w:rPr>
                <w:rFonts w:cstheme="minorHAnsi"/>
                <w:sz w:val="24"/>
                <w:szCs w:val="24"/>
              </w:rPr>
              <w:t xml:space="preserve">: 4 semaines ou 2 semaines si aminoside associé. </w:t>
            </w:r>
          </w:p>
          <w:p w:rsidR="00821EFB" w:rsidRPr="009F77A8" w:rsidRDefault="00BB290A">
            <w:pPr>
              <w:tabs>
                <w:tab w:val="left" w:pos="6130"/>
                <w:tab w:val="left" w:pos="6271"/>
              </w:tabs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F77A8">
              <w:rPr>
                <w:rFonts w:cstheme="minorHAnsi"/>
                <w:sz w:val="24"/>
                <w:szCs w:val="24"/>
              </w:rPr>
              <w:t xml:space="preserve">Un traitement court de 2 semaines au total associant une </w:t>
            </w:r>
            <w:proofErr w:type="spellStart"/>
            <w:r w:rsidRPr="009F77A8">
              <w:rPr>
                <w:rFonts w:cstheme="minorHAnsi"/>
                <w:sz w:val="24"/>
                <w:szCs w:val="24"/>
              </w:rPr>
              <w:t>bétalactamine</w:t>
            </w:r>
            <w:proofErr w:type="spellEnd"/>
            <w:r w:rsidRPr="009F77A8">
              <w:rPr>
                <w:rFonts w:cstheme="minorHAnsi"/>
                <w:sz w:val="24"/>
                <w:szCs w:val="24"/>
              </w:rPr>
              <w:t xml:space="preserve"> + Gentamicine peut être envisagé si E.I non compliquée.</w:t>
            </w:r>
          </w:p>
          <w:p w:rsidR="00821EFB" w:rsidRPr="009F77A8" w:rsidRDefault="00BB290A">
            <w:pPr>
              <w:tabs>
                <w:tab w:val="left" w:pos="6130"/>
                <w:tab w:val="left" w:pos="6271"/>
              </w:tabs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F77A8">
              <w:rPr>
                <w:rFonts w:cstheme="minorHAnsi"/>
                <w:sz w:val="24"/>
                <w:szCs w:val="24"/>
              </w:rPr>
              <w:t>Pas de traitement court pour les EI à pneumocoque, des streptocoques des groupes A,</w:t>
            </w:r>
            <w:ins w:id="0" w:author="Ahlem Gzara" w:date="2025-07-07T14:43:00Z">
              <w:r w:rsidR="00F84B69">
                <w:rPr>
                  <w:rFonts w:cstheme="minorHAnsi"/>
                  <w:sz w:val="24"/>
                  <w:szCs w:val="24"/>
                </w:rPr>
                <w:t xml:space="preserve"> </w:t>
              </w:r>
            </w:ins>
            <w:r w:rsidRPr="009F77A8">
              <w:rPr>
                <w:rFonts w:cstheme="minorHAnsi"/>
                <w:sz w:val="24"/>
                <w:szCs w:val="24"/>
              </w:rPr>
              <w:t>B,</w:t>
            </w:r>
            <w:ins w:id="1" w:author="Ahlem Gzara" w:date="2025-07-07T14:43:00Z">
              <w:r w:rsidR="00F84B69">
                <w:rPr>
                  <w:rFonts w:cstheme="minorHAnsi"/>
                  <w:sz w:val="24"/>
                  <w:szCs w:val="24"/>
                </w:rPr>
                <w:t xml:space="preserve"> </w:t>
              </w:r>
            </w:ins>
            <w:r w:rsidRPr="009F77A8">
              <w:rPr>
                <w:rFonts w:cstheme="minorHAnsi"/>
                <w:sz w:val="24"/>
                <w:szCs w:val="24"/>
              </w:rPr>
              <w:t xml:space="preserve">C et G ou Streptocoques du groupe </w:t>
            </w:r>
            <w:proofErr w:type="spellStart"/>
            <w:r w:rsidRPr="009F77A8">
              <w:rPr>
                <w:rFonts w:cstheme="minorHAnsi"/>
                <w:i/>
                <w:sz w:val="24"/>
                <w:szCs w:val="24"/>
              </w:rPr>
              <w:t>anginosus</w:t>
            </w:r>
            <w:proofErr w:type="spellEnd"/>
          </w:p>
        </w:tc>
      </w:tr>
      <w:tr w:rsidR="00821EFB" w:rsidRPr="009F77A8">
        <w:tc>
          <w:tcPr>
            <w:tcW w:w="9719" w:type="dxa"/>
            <w:gridSpan w:val="2"/>
          </w:tcPr>
          <w:p w:rsidR="00821EFB" w:rsidRPr="009F77A8" w:rsidRDefault="00BB290A">
            <w:pPr>
              <w:tabs>
                <w:tab w:val="left" w:pos="6130"/>
                <w:tab w:val="left" w:pos="6271"/>
              </w:tabs>
              <w:spacing w:line="240" w:lineRule="auto"/>
              <w:rPr>
                <w:rFonts w:cstheme="minorHAnsi"/>
                <w:b/>
                <w:sz w:val="24"/>
                <w:szCs w:val="24"/>
              </w:rPr>
            </w:pPr>
            <w:r w:rsidRPr="009F77A8">
              <w:rPr>
                <w:rFonts w:eastAsia="Times New Roman" w:cstheme="minorHAnsi"/>
                <w:b/>
                <w:sz w:val="24"/>
                <w:szCs w:val="24"/>
                <w:lang w:eastAsia="fr-FR"/>
              </w:rPr>
              <w:t xml:space="preserve">Streptocoque sensible à forte posologie ou résistant à la Pénicilline </w:t>
            </w:r>
            <w:r w:rsidRPr="009F77A8">
              <w:rPr>
                <w:rFonts w:eastAsia="Times New Roman" w:cstheme="minorHAnsi"/>
                <w:b/>
                <w:color w:val="373430"/>
                <w:sz w:val="24"/>
                <w:szCs w:val="24"/>
                <w:lang w:eastAsia="fr-FR"/>
              </w:rPr>
              <w:t xml:space="preserve"> </w:t>
            </w:r>
          </w:p>
        </w:tc>
      </w:tr>
      <w:tr w:rsidR="00821EFB" w:rsidRPr="009F77A8">
        <w:tc>
          <w:tcPr>
            <w:tcW w:w="5352" w:type="dxa"/>
          </w:tcPr>
          <w:p w:rsidR="001F45E3" w:rsidRPr="009F77A8" w:rsidRDefault="00BB290A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F77A8">
              <w:rPr>
                <w:rFonts w:cstheme="minorHAnsi"/>
                <w:sz w:val="24"/>
                <w:szCs w:val="24"/>
              </w:rPr>
              <w:t xml:space="preserve">Pénicilline G 300000-400000 UI/kg/j </w:t>
            </w:r>
          </w:p>
          <w:p w:rsidR="00821EFB" w:rsidRPr="009F77A8" w:rsidRDefault="00BB290A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proofErr w:type="gramStart"/>
            <w:r w:rsidRPr="009F77A8">
              <w:rPr>
                <w:rFonts w:cstheme="minorHAnsi"/>
                <w:b/>
                <w:sz w:val="24"/>
                <w:szCs w:val="24"/>
              </w:rPr>
              <w:t>ou</w:t>
            </w:r>
            <w:proofErr w:type="gramEnd"/>
          </w:p>
          <w:p w:rsidR="001F45E3" w:rsidRPr="009F77A8" w:rsidRDefault="00BB290A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F77A8">
              <w:rPr>
                <w:rFonts w:cstheme="minorHAnsi"/>
                <w:sz w:val="24"/>
                <w:szCs w:val="24"/>
              </w:rPr>
              <w:t xml:space="preserve"> Amoxicilline ou Ampicilline </w:t>
            </w:r>
          </w:p>
          <w:p w:rsidR="00821EFB" w:rsidRPr="009F77A8" w:rsidRDefault="00BB290A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proofErr w:type="gramStart"/>
            <w:r w:rsidRPr="009F77A8">
              <w:rPr>
                <w:rFonts w:cstheme="minorHAnsi"/>
                <w:b/>
                <w:sz w:val="24"/>
                <w:szCs w:val="24"/>
              </w:rPr>
              <w:lastRenderedPageBreak/>
              <w:t>ou</w:t>
            </w:r>
            <w:proofErr w:type="gramEnd"/>
            <w:r w:rsidRPr="009F77A8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9F77A8">
              <w:rPr>
                <w:rFonts w:cstheme="minorHAnsi"/>
                <w:sz w:val="24"/>
                <w:szCs w:val="24"/>
              </w:rPr>
              <w:t>Ceftriaxone + Gentamicine</w:t>
            </w:r>
          </w:p>
        </w:tc>
        <w:tc>
          <w:tcPr>
            <w:tcW w:w="4367" w:type="dxa"/>
          </w:tcPr>
          <w:p w:rsidR="00821EFB" w:rsidRPr="009F77A8" w:rsidRDefault="00BB290A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F77A8">
              <w:rPr>
                <w:rFonts w:cstheme="minorHAnsi"/>
                <w:sz w:val="24"/>
                <w:szCs w:val="24"/>
              </w:rPr>
              <w:lastRenderedPageBreak/>
              <w:t>Vancomycine</w:t>
            </w:r>
            <w:ins w:id="2" w:author="Ahlem Gzara" w:date="2025-07-07T14:43:00Z">
              <w:r w:rsidR="00F84B69">
                <w:rPr>
                  <w:rFonts w:cstheme="minorHAnsi"/>
                  <w:sz w:val="24"/>
                  <w:szCs w:val="24"/>
                </w:rPr>
                <w:t xml:space="preserve"> </w:t>
              </w:r>
            </w:ins>
            <w:r w:rsidRPr="009F77A8">
              <w:rPr>
                <w:rFonts w:cstheme="minorHAnsi"/>
                <w:sz w:val="24"/>
                <w:szCs w:val="24"/>
              </w:rPr>
              <w:t>+ Gentamicine</w:t>
            </w:r>
          </w:p>
        </w:tc>
      </w:tr>
      <w:tr w:rsidR="00821EFB" w:rsidRPr="009F77A8">
        <w:tc>
          <w:tcPr>
            <w:tcW w:w="9719" w:type="dxa"/>
            <w:gridSpan w:val="2"/>
          </w:tcPr>
          <w:p w:rsidR="00821EFB" w:rsidRPr="009F77A8" w:rsidRDefault="00BB290A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F77A8">
              <w:rPr>
                <w:rFonts w:cstheme="minorHAnsi"/>
                <w:b/>
                <w:sz w:val="24"/>
                <w:szCs w:val="24"/>
              </w:rPr>
              <w:t>Durée </w:t>
            </w:r>
            <w:r w:rsidRPr="009F77A8">
              <w:rPr>
                <w:rFonts w:cstheme="minorHAnsi"/>
                <w:sz w:val="24"/>
                <w:szCs w:val="24"/>
              </w:rPr>
              <w:t xml:space="preserve">: 4 semaines dont 2 semaines de bithérapie                                        </w:t>
            </w:r>
          </w:p>
        </w:tc>
      </w:tr>
      <w:tr w:rsidR="00821EFB" w:rsidRPr="009F77A8">
        <w:tc>
          <w:tcPr>
            <w:tcW w:w="9719" w:type="dxa"/>
            <w:gridSpan w:val="2"/>
          </w:tcPr>
          <w:p w:rsidR="00821EFB" w:rsidRPr="009F77A8" w:rsidRDefault="00BB290A">
            <w:pPr>
              <w:spacing w:line="240" w:lineRule="auto"/>
              <w:rPr>
                <w:rFonts w:cstheme="minorHAnsi"/>
                <w:b/>
                <w:i/>
                <w:sz w:val="24"/>
                <w:szCs w:val="24"/>
              </w:rPr>
            </w:pPr>
            <w:r w:rsidRPr="009F77A8">
              <w:rPr>
                <w:rFonts w:cstheme="minorHAnsi"/>
                <w:b/>
                <w:i/>
                <w:sz w:val="24"/>
                <w:szCs w:val="24"/>
              </w:rPr>
              <w:t xml:space="preserve">Enterococcus </w:t>
            </w:r>
            <w:proofErr w:type="spellStart"/>
            <w:r w:rsidRPr="009F77A8">
              <w:rPr>
                <w:rFonts w:cstheme="minorHAnsi"/>
                <w:b/>
                <w:i/>
                <w:sz w:val="24"/>
                <w:szCs w:val="24"/>
              </w:rPr>
              <w:t>spp</w:t>
            </w:r>
            <w:proofErr w:type="spellEnd"/>
            <w:r w:rsidRPr="009F77A8">
              <w:rPr>
                <w:rFonts w:cstheme="minorHAnsi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821EFB" w:rsidRPr="009F77A8">
        <w:tc>
          <w:tcPr>
            <w:tcW w:w="5352" w:type="dxa"/>
          </w:tcPr>
          <w:p w:rsidR="00821EFB" w:rsidRPr="009F77A8" w:rsidRDefault="00BB290A">
            <w:pPr>
              <w:tabs>
                <w:tab w:val="left" w:pos="1134"/>
              </w:tabs>
              <w:spacing w:line="276" w:lineRule="auto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9F77A8">
              <w:rPr>
                <w:rFonts w:eastAsia="Times New Roman" w:cstheme="minorHAnsi"/>
                <w:sz w:val="24"/>
                <w:szCs w:val="24"/>
                <w:lang w:eastAsia="fr-FR"/>
              </w:rPr>
              <w:t xml:space="preserve">Ampicilline ou </w:t>
            </w:r>
            <w:proofErr w:type="spellStart"/>
            <w:r w:rsidRPr="009F77A8">
              <w:rPr>
                <w:rFonts w:eastAsia="Times New Roman" w:cstheme="minorHAnsi"/>
                <w:sz w:val="24"/>
                <w:szCs w:val="24"/>
                <w:lang w:eastAsia="fr-FR"/>
              </w:rPr>
              <w:t>Amoxilline</w:t>
            </w:r>
            <w:proofErr w:type="spellEnd"/>
            <w:r w:rsidRPr="009F77A8">
              <w:rPr>
                <w:rFonts w:eastAsia="Times New Roman" w:cstheme="minorHAnsi"/>
                <w:sz w:val="24"/>
                <w:szCs w:val="24"/>
                <w:lang w:eastAsia="fr-FR"/>
              </w:rPr>
              <w:t xml:space="preserve"> + Ceftriaxone</w:t>
            </w:r>
          </w:p>
        </w:tc>
        <w:tc>
          <w:tcPr>
            <w:tcW w:w="4367" w:type="dxa"/>
          </w:tcPr>
          <w:p w:rsidR="00821EFB" w:rsidRPr="009F77A8" w:rsidRDefault="00BB290A" w:rsidP="001F45E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F77A8">
              <w:rPr>
                <w:rFonts w:cstheme="minorHAnsi"/>
                <w:sz w:val="24"/>
                <w:szCs w:val="24"/>
              </w:rPr>
              <w:t>Ampicilline ou Amoxicilline + Gentamicine</w:t>
            </w:r>
          </w:p>
          <w:p w:rsidR="00821EFB" w:rsidRPr="009F77A8" w:rsidRDefault="00BB290A" w:rsidP="001F45E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F77A8">
              <w:rPr>
                <w:rFonts w:cstheme="minorHAnsi"/>
                <w:sz w:val="24"/>
                <w:szCs w:val="24"/>
              </w:rPr>
              <w:t>(</w:t>
            </w:r>
            <w:r w:rsidRPr="009F77A8">
              <w:rPr>
                <w:rFonts w:cstheme="minorHAnsi"/>
                <w:i/>
                <w:sz w:val="24"/>
                <w:szCs w:val="24"/>
              </w:rPr>
              <w:t>Enterococcus</w:t>
            </w:r>
            <w:r w:rsidRPr="009F77A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F77A8">
              <w:rPr>
                <w:rFonts w:cstheme="minorHAnsi"/>
                <w:sz w:val="24"/>
                <w:szCs w:val="24"/>
              </w:rPr>
              <w:t>spp</w:t>
            </w:r>
            <w:proofErr w:type="spellEnd"/>
            <w:r w:rsidRPr="009F77A8">
              <w:rPr>
                <w:rFonts w:cstheme="minorHAnsi"/>
                <w:sz w:val="24"/>
                <w:szCs w:val="24"/>
              </w:rPr>
              <w:t xml:space="preserve"> sans haut niveau de résistance à la Gentamicine)</w:t>
            </w:r>
          </w:p>
          <w:p w:rsidR="00821EFB" w:rsidRPr="009F77A8" w:rsidRDefault="00BB290A" w:rsidP="001F45E3">
            <w:pPr>
              <w:spacing w:line="240" w:lineRule="auto"/>
              <w:rPr>
                <w:rFonts w:cstheme="minorHAnsi"/>
                <w:strike/>
                <w:sz w:val="24"/>
                <w:szCs w:val="24"/>
              </w:rPr>
            </w:pPr>
            <w:r w:rsidRPr="009F77A8">
              <w:rPr>
                <w:rFonts w:cstheme="minorHAnsi"/>
                <w:sz w:val="24"/>
                <w:szCs w:val="24"/>
              </w:rPr>
              <w:t>Vancomycine+ Gentamicine</w:t>
            </w:r>
          </w:p>
        </w:tc>
      </w:tr>
      <w:tr w:rsidR="00821EFB" w:rsidRPr="009F77A8">
        <w:tc>
          <w:tcPr>
            <w:tcW w:w="9719" w:type="dxa"/>
            <w:gridSpan w:val="2"/>
          </w:tcPr>
          <w:p w:rsidR="00821EFB" w:rsidRPr="009F77A8" w:rsidRDefault="00BB290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F77A8">
              <w:rPr>
                <w:rFonts w:cstheme="minorHAnsi"/>
                <w:b/>
                <w:sz w:val="24"/>
                <w:szCs w:val="24"/>
              </w:rPr>
              <w:t>Durée </w:t>
            </w:r>
            <w:r w:rsidRPr="009F77A8">
              <w:rPr>
                <w:rFonts w:cstheme="minorHAnsi"/>
                <w:sz w:val="24"/>
                <w:szCs w:val="24"/>
              </w:rPr>
              <w:t xml:space="preserve">: 6 semaines en association avec la Ceftriaxone </w:t>
            </w:r>
          </w:p>
          <w:p w:rsidR="00821EFB" w:rsidRPr="009F77A8" w:rsidRDefault="00BB290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F77A8">
              <w:rPr>
                <w:rFonts w:cstheme="minorHAnsi"/>
                <w:sz w:val="24"/>
                <w:szCs w:val="24"/>
              </w:rPr>
              <w:t>Ou 2 semaines en association avec la Gentamicine</w:t>
            </w:r>
          </w:p>
        </w:tc>
      </w:tr>
      <w:tr w:rsidR="00821EFB" w:rsidRPr="009F77A8">
        <w:tc>
          <w:tcPr>
            <w:tcW w:w="9719" w:type="dxa"/>
            <w:gridSpan w:val="2"/>
          </w:tcPr>
          <w:p w:rsidR="00821EFB" w:rsidRPr="009F77A8" w:rsidRDefault="00BB290A">
            <w:pPr>
              <w:spacing w:line="276" w:lineRule="auto"/>
              <w:rPr>
                <w:rFonts w:cstheme="minorHAnsi"/>
                <w:b/>
                <w:i/>
                <w:sz w:val="24"/>
                <w:szCs w:val="24"/>
              </w:rPr>
            </w:pPr>
            <w:r w:rsidRPr="009F77A8">
              <w:rPr>
                <w:rFonts w:cstheme="minorHAnsi"/>
                <w:b/>
                <w:i/>
                <w:sz w:val="24"/>
                <w:szCs w:val="24"/>
              </w:rPr>
              <w:t xml:space="preserve">Enterococcus </w:t>
            </w:r>
            <w:proofErr w:type="spellStart"/>
            <w:r w:rsidRPr="009F77A8">
              <w:rPr>
                <w:rFonts w:cstheme="minorHAnsi"/>
                <w:b/>
                <w:i/>
                <w:sz w:val="24"/>
                <w:szCs w:val="24"/>
              </w:rPr>
              <w:t>spp</w:t>
            </w:r>
            <w:proofErr w:type="spellEnd"/>
            <w:r w:rsidRPr="009F77A8">
              <w:rPr>
                <w:rFonts w:cstheme="minorHAnsi"/>
                <w:b/>
                <w:i/>
                <w:sz w:val="24"/>
                <w:szCs w:val="24"/>
              </w:rPr>
              <w:t xml:space="preserve"> résistant aux Béta-lac</w:t>
            </w:r>
            <w:del w:id="3" w:author="Ahlem Gzara" w:date="2025-07-07T14:43:00Z">
              <w:r w:rsidRPr="009F77A8" w:rsidDel="00F84B69">
                <w:rPr>
                  <w:rFonts w:cstheme="minorHAnsi"/>
                  <w:b/>
                  <w:i/>
                  <w:sz w:val="24"/>
                  <w:szCs w:val="24"/>
                </w:rPr>
                <w:delText>a</w:delText>
              </w:r>
            </w:del>
            <w:r w:rsidRPr="009F77A8">
              <w:rPr>
                <w:rFonts w:cstheme="minorHAnsi"/>
                <w:b/>
                <w:i/>
                <w:sz w:val="24"/>
                <w:szCs w:val="24"/>
              </w:rPr>
              <w:t>tamines (E. faecium)</w:t>
            </w:r>
          </w:p>
        </w:tc>
      </w:tr>
      <w:tr w:rsidR="00821EFB" w:rsidRPr="009F77A8">
        <w:tc>
          <w:tcPr>
            <w:tcW w:w="9719" w:type="dxa"/>
            <w:gridSpan w:val="2"/>
          </w:tcPr>
          <w:p w:rsidR="00821EFB" w:rsidRPr="009F77A8" w:rsidRDefault="00BB290A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9F77A8">
              <w:rPr>
                <w:rFonts w:cstheme="minorHAnsi"/>
                <w:sz w:val="24"/>
                <w:szCs w:val="24"/>
              </w:rPr>
              <w:t>Vancomycine + Gentamicine</w:t>
            </w:r>
          </w:p>
        </w:tc>
      </w:tr>
      <w:tr w:rsidR="00821EFB" w:rsidRPr="009F77A8">
        <w:tc>
          <w:tcPr>
            <w:tcW w:w="9719" w:type="dxa"/>
            <w:gridSpan w:val="2"/>
          </w:tcPr>
          <w:p w:rsidR="00821EFB" w:rsidRPr="009F77A8" w:rsidRDefault="00BB290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F77A8">
              <w:rPr>
                <w:rFonts w:cstheme="minorHAnsi"/>
                <w:b/>
                <w:sz w:val="24"/>
                <w:szCs w:val="24"/>
              </w:rPr>
              <w:t>Durée :</w:t>
            </w:r>
            <w:r w:rsidRPr="009F77A8">
              <w:rPr>
                <w:rFonts w:cstheme="minorHAnsi"/>
                <w:sz w:val="24"/>
                <w:szCs w:val="24"/>
              </w:rPr>
              <w:t xml:space="preserve"> 6 semaines dont 2 semaines de bithérapie</w:t>
            </w:r>
            <w:del w:id="4" w:author="Ahlem Gzara" w:date="2025-07-07T14:43:00Z">
              <w:r w:rsidRPr="009F77A8" w:rsidDel="00F84B69">
                <w:rPr>
                  <w:rFonts w:cstheme="minorHAnsi"/>
                  <w:sz w:val="24"/>
                  <w:szCs w:val="24"/>
                </w:rPr>
                <w:delText>.</w:delText>
              </w:r>
            </w:del>
          </w:p>
        </w:tc>
      </w:tr>
      <w:tr w:rsidR="00821EFB" w:rsidRPr="009F77A8">
        <w:tc>
          <w:tcPr>
            <w:tcW w:w="9719" w:type="dxa"/>
            <w:gridSpan w:val="2"/>
          </w:tcPr>
          <w:p w:rsidR="00821EFB" w:rsidRPr="009F77A8" w:rsidRDefault="00BB290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9F77A8">
              <w:rPr>
                <w:rFonts w:eastAsia="Times New Roman" w:cstheme="minorHAnsi"/>
                <w:b/>
                <w:i/>
                <w:sz w:val="24"/>
                <w:szCs w:val="24"/>
                <w:lang w:val="en-US" w:eastAsia="fr-FR"/>
              </w:rPr>
              <w:t>Staphyloccoccus</w:t>
            </w:r>
            <w:proofErr w:type="spellEnd"/>
            <w:r w:rsidRPr="009F77A8">
              <w:rPr>
                <w:rFonts w:eastAsia="Times New Roman" w:cstheme="minorHAnsi"/>
                <w:b/>
                <w:i/>
                <w:sz w:val="24"/>
                <w:szCs w:val="24"/>
                <w:lang w:val="en-US" w:eastAsia="fr-FR"/>
              </w:rPr>
              <w:t xml:space="preserve"> </w:t>
            </w:r>
            <w:proofErr w:type="spellStart"/>
            <w:r w:rsidRPr="009F77A8">
              <w:rPr>
                <w:rFonts w:eastAsia="Times New Roman" w:cstheme="minorHAnsi"/>
                <w:b/>
                <w:i/>
                <w:sz w:val="24"/>
                <w:szCs w:val="24"/>
                <w:lang w:val="en-US" w:eastAsia="fr-FR"/>
              </w:rPr>
              <w:t>spp</w:t>
            </w:r>
            <w:proofErr w:type="spellEnd"/>
            <w:r w:rsidRPr="009F77A8">
              <w:rPr>
                <w:rFonts w:eastAsia="Times New Roman" w:cstheme="minorHAnsi"/>
                <w:b/>
                <w:i/>
                <w:sz w:val="24"/>
                <w:szCs w:val="24"/>
                <w:lang w:val="en-US" w:eastAsia="fr-FR"/>
              </w:rPr>
              <w:t xml:space="preserve"> </w:t>
            </w:r>
            <w:proofErr w:type="spellStart"/>
            <w:r w:rsidRPr="009F77A8">
              <w:rPr>
                <w:rFonts w:eastAsia="Times New Roman" w:cstheme="minorHAnsi"/>
                <w:b/>
                <w:sz w:val="24"/>
                <w:szCs w:val="24"/>
                <w:lang w:val="en-US" w:eastAsia="fr-FR"/>
              </w:rPr>
              <w:t>Méthicilline</w:t>
            </w:r>
            <w:proofErr w:type="spellEnd"/>
            <w:r w:rsidRPr="009F77A8">
              <w:rPr>
                <w:rFonts w:eastAsia="Times New Roman" w:cstheme="minorHAnsi"/>
                <w:b/>
                <w:sz w:val="24"/>
                <w:szCs w:val="24"/>
                <w:lang w:val="en-US" w:eastAsia="fr-FR"/>
              </w:rPr>
              <w:t xml:space="preserve"> sensible</w:t>
            </w:r>
          </w:p>
        </w:tc>
      </w:tr>
      <w:tr w:rsidR="00821EFB" w:rsidRPr="009F77A8">
        <w:tc>
          <w:tcPr>
            <w:tcW w:w="5352" w:type="dxa"/>
          </w:tcPr>
          <w:p w:rsidR="00821EFB" w:rsidRPr="009F77A8" w:rsidRDefault="00BB290A">
            <w:pPr>
              <w:tabs>
                <w:tab w:val="left" w:pos="1134"/>
              </w:tabs>
              <w:spacing w:line="276" w:lineRule="auto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9F77A8">
              <w:rPr>
                <w:rFonts w:eastAsia="Times New Roman" w:cstheme="minorHAnsi"/>
                <w:sz w:val="24"/>
                <w:szCs w:val="24"/>
                <w:lang w:eastAsia="fr-FR"/>
              </w:rPr>
              <w:t>Oxacilline ou Céfazoline</w:t>
            </w:r>
          </w:p>
        </w:tc>
        <w:tc>
          <w:tcPr>
            <w:tcW w:w="4367" w:type="dxa"/>
          </w:tcPr>
          <w:p w:rsidR="00821EFB" w:rsidRPr="009F77A8" w:rsidRDefault="00BB290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F77A8">
              <w:rPr>
                <w:rFonts w:cstheme="minorHAnsi"/>
                <w:sz w:val="24"/>
                <w:szCs w:val="24"/>
              </w:rPr>
              <w:t xml:space="preserve">Céfazoline ou Vancomycine si allergie à la </w:t>
            </w:r>
            <w:r w:rsidR="001F45E3" w:rsidRPr="009F77A8">
              <w:rPr>
                <w:rFonts w:cstheme="minorHAnsi"/>
                <w:sz w:val="24"/>
                <w:szCs w:val="24"/>
              </w:rPr>
              <w:t>P</w:t>
            </w:r>
            <w:r w:rsidRPr="009F77A8">
              <w:rPr>
                <w:rFonts w:cstheme="minorHAnsi"/>
                <w:sz w:val="24"/>
                <w:szCs w:val="24"/>
              </w:rPr>
              <w:t xml:space="preserve">énicilline </w:t>
            </w:r>
          </w:p>
        </w:tc>
      </w:tr>
      <w:tr w:rsidR="00821EFB" w:rsidRPr="009F77A8">
        <w:tc>
          <w:tcPr>
            <w:tcW w:w="9719" w:type="dxa"/>
            <w:gridSpan w:val="2"/>
          </w:tcPr>
          <w:p w:rsidR="00821EFB" w:rsidRPr="009F77A8" w:rsidRDefault="00BB290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F77A8">
              <w:rPr>
                <w:rFonts w:eastAsia="Times New Roman" w:cstheme="minorHAnsi"/>
                <w:b/>
                <w:color w:val="373430"/>
                <w:sz w:val="24"/>
                <w:szCs w:val="24"/>
                <w:lang w:eastAsia="fr-FR"/>
              </w:rPr>
              <w:t xml:space="preserve">Durée : </w:t>
            </w:r>
            <w:r w:rsidRPr="009F77A8">
              <w:rPr>
                <w:rFonts w:eastAsia="Times New Roman" w:cstheme="minorHAnsi"/>
                <w:color w:val="373430"/>
                <w:sz w:val="24"/>
                <w:szCs w:val="24"/>
                <w:lang w:eastAsia="fr-FR"/>
              </w:rPr>
              <w:t>4-6 semaines</w:t>
            </w:r>
          </w:p>
        </w:tc>
      </w:tr>
      <w:tr w:rsidR="00821EFB" w:rsidRPr="009F77A8">
        <w:tc>
          <w:tcPr>
            <w:tcW w:w="9719" w:type="dxa"/>
            <w:gridSpan w:val="2"/>
          </w:tcPr>
          <w:p w:rsidR="00821EFB" w:rsidRPr="009F77A8" w:rsidRDefault="00BB290A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9F77A8">
              <w:rPr>
                <w:rFonts w:eastAsia="Times New Roman" w:cstheme="minorHAnsi"/>
                <w:b/>
                <w:i/>
                <w:color w:val="373430"/>
                <w:sz w:val="24"/>
                <w:szCs w:val="24"/>
                <w:lang w:val="en-US" w:eastAsia="fr-FR"/>
              </w:rPr>
              <w:t>Staphyloccoccus</w:t>
            </w:r>
            <w:proofErr w:type="spellEnd"/>
            <w:r w:rsidRPr="009F77A8">
              <w:rPr>
                <w:rFonts w:eastAsia="Times New Roman" w:cstheme="minorHAnsi"/>
                <w:b/>
                <w:i/>
                <w:color w:val="373430"/>
                <w:sz w:val="24"/>
                <w:szCs w:val="24"/>
                <w:lang w:val="en-US" w:eastAsia="fr-FR"/>
              </w:rPr>
              <w:t xml:space="preserve"> </w:t>
            </w:r>
            <w:proofErr w:type="spellStart"/>
            <w:r w:rsidRPr="009F77A8">
              <w:rPr>
                <w:rFonts w:eastAsia="Times New Roman" w:cstheme="minorHAnsi"/>
                <w:b/>
                <w:i/>
                <w:color w:val="373430"/>
                <w:sz w:val="24"/>
                <w:szCs w:val="24"/>
                <w:lang w:val="en-US" w:eastAsia="fr-FR"/>
              </w:rPr>
              <w:t>spp</w:t>
            </w:r>
            <w:proofErr w:type="spellEnd"/>
            <w:r w:rsidRPr="009F77A8">
              <w:rPr>
                <w:rFonts w:eastAsia="Times New Roman" w:cstheme="minorHAnsi"/>
                <w:b/>
                <w:i/>
                <w:color w:val="373430"/>
                <w:sz w:val="24"/>
                <w:szCs w:val="24"/>
                <w:lang w:val="en-US" w:eastAsia="fr-FR"/>
              </w:rPr>
              <w:t xml:space="preserve"> </w:t>
            </w:r>
            <w:proofErr w:type="spellStart"/>
            <w:r w:rsidRPr="009F77A8">
              <w:rPr>
                <w:rFonts w:eastAsia="Times New Roman" w:cstheme="minorHAnsi"/>
                <w:b/>
                <w:color w:val="373430"/>
                <w:sz w:val="24"/>
                <w:szCs w:val="24"/>
                <w:lang w:val="en-US" w:eastAsia="fr-FR"/>
              </w:rPr>
              <w:t>M</w:t>
            </w:r>
            <w:r w:rsidRPr="009F77A8">
              <w:rPr>
                <w:rFonts w:eastAsia="Times New Roman" w:cstheme="minorHAnsi"/>
                <w:b/>
                <w:sz w:val="24"/>
                <w:szCs w:val="24"/>
                <w:lang w:val="en-US" w:eastAsia="fr-FR"/>
              </w:rPr>
              <w:t>é</w:t>
            </w:r>
            <w:r w:rsidRPr="009F77A8">
              <w:rPr>
                <w:rFonts w:eastAsia="Times New Roman" w:cstheme="minorHAnsi"/>
                <w:b/>
                <w:color w:val="373430"/>
                <w:sz w:val="24"/>
                <w:szCs w:val="24"/>
                <w:lang w:val="en-US" w:eastAsia="fr-FR"/>
              </w:rPr>
              <w:t>thicilline</w:t>
            </w:r>
            <w:proofErr w:type="spellEnd"/>
            <w:r w:rsidRPr="009F77A8">
              <w:rPr>
                <w:rFonts w:eastAsia="Times New Roman" w:cstheme="minorHAnsi"/>
                <w:b/>
                <w:color w:val="373430"/>
                <w:sz w:val="24"/>
                <w:szCs w:val="24"/>
                <w:lang w:val="en-US" w:eastAsia="fr-FR"/>
              </w:rPr>
              <w:t xml:space="preserve"> </w:t>
            </w:r>
            <w:proofErr w:type="spellStart"/>
            <w:r w:rsidRPr="009F77A8">
              <w:rPr>
                <w:rFonts w:eastAsia="Times New Roman" w:cstheme="minorHAnsi"/>
                <w:b/>
                <w:color w:val="373430"/>
                <w:sz w:val="24"/>
                <w:szCs w:val="24"/>
                <w:lang w:val="en-US" w:eastAsia="fr-FR"/>
              </w:rPr>
              <w:t>résistant</w:t>
            </w:r>
            <w:proofErr w:type="spellEnd"/>
          </w:p>
        </w:tc>
      </w:tr>
      <w:tr w:rsidR="00821EFB" w:rsidRPr="009F77A8">
        <w:tc>
          <w:tcPr>
            <w:tcW w:w="9719" w:type="dxa"/>
            <w:gridSpan w:val="2"/>
          </w:tcPr>
          <w:p w:rsidR="00821EFB" w:rsidRPr="009F77A8" w:rsidRDefault="00BB290A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F77A8">
              <w:rPr>
                <w:rFonts w:cstheme="minorHAnsi"/>
                <w:sz w:val="24"/>
                <w:szCs w:val="24"/>
              </w:rPr>
              <w:t>Vancomycine</w:t>
            </w:r>
            <w:ins w:id="5" w:author="Ahlem Gzara" w:date="2025-07-07T14:43:00Z">
              <w:r w:rsidR="00F84B69">
                <w:rPr>
                  <w:rFonts w:cstheme="minorHAnsi"/>
                  <w:sz w:val="24"/>
                  <w:szCs w:val="24"/>
                </w:rPr>
                <w:t xml:space="preserve"> </w:t>
              </w:r>
            </w:ins>
            <w:r w:rsidRPr="009F77A8">
              <w:rPr>
                <w:rFonts w:cstheme="minorHAnsi"/>
                <w:sz w:val="24"/>
                <w:szCs w:val="24"/>
              </w:rPr>
              <w:t>+ Gentamicine</w:t>
            </w:r>
          </w:p>
        </w:tc>
      </w:tr>
      <w:tr w:rsidR="00821EFB" w:rsidRPr="009F77A8">
        <w:tc>
          <w:tcPr>
            <w:tcW w:w="9719" w:type="dxa"/>
            <w:gridSpan w:val="2"/>
          </w:tcPr>
          <w:p w:rsidR="00821EFB" w:rsidRPr="009F77A8" w:rsidRDefault="00BB290A">
            <w:pPr>
              <w:spacing w:line="240" w:lineRule="auto"/>
              <w:rPr>
                <w:rFonts w:cstheme="minorHAnsi"/>
                <w:b/>
                <w:sz w:val="24"/>
                <w:szCs w:val="24"/>
              </w:rPr>
            </w:pPr>
            <w:r w:rsidRPr="009F77A8">
              <w:rPr>
                <w:rFonts w:cstheme="minorHAnsi"/>
                <w:b/>
                <w:sz w:val="24"/>
                <w:szCs w:val="24"/>
              </w:rPr>
              <w:t xml:space="preserve">Durée  </w:t>
            </w:r>
          </w:p>
          <w:p w:rsidR="00821EFB" w:rsidRPr="009F77A8" w:rsidRDefault="00BB290A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F77A8">
              <w:rPr>
                <w:rFonts w:cstheme="minorHAnsi"/>
                <w:sz w:val="24"/>
                <w:szCs w:val="24"/>
              </w:rPr>
              <w:t>Vancomycine en monothérapie pendant 4 à 6 semaines</w:t>
            </w:r>
          </w:p>
        </w:tc>
      </w:tr>
      <w:tr w:rsidR="00821EFB" w:rsidRPr="009F77A8">
        <w:tc>
          <w:tcPr>
            <w:tcW w:w="9719" w:type="dxa"/>
            <w:gridSpan w:val="2"/>
          </w:tcPr>
          <w:p w:rsidR="00821EFB" w:rsidRPr="009F77A8" w:rsidRDefault="00BB290A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F77A8">
              <w:rPr>
                <w:rFonts w:cstheme="minorHAnsi"/>
                <w:b/>
                <w:sz w:val="24"/>
                <w:szCs w:val="24"/>
              </w:rPr>
              <w:t>Durée :</w:t>
            </w:r>
            <w:r w:rsidRPr="009F77A8">
              <w:rPr>
                <w:rFonts w:cstheme="minorHAnsi"/>
                <w:sz w:val="24"/>
                <w:szCs w:val="24"/>
              </w:rPr>
              <w:t xml:space="preserve"> 6 semaines dont 2 semaines de bithérapie</w:t>
            </w:r>
          </w:p>
        </w:tc>
      </w:tr>
    </w:tbl>
    <w:p w:rsidR="00821EFB" w:rsidRDefault="00BB290A">
      <w:pPr>
        <w:spacing w:line="240" w:lineRule="auto"/>
        <w:rPr>
          <w:rFonts w:eastAsia="Times New Roman" w:cstheme="minorHAnsi"/>
          <w:color w:val="373430"/>
          <w:sz w:val="20"/>
          <w:lang w:eastAsia="fr-FR"/>
        </w:rPr>
      </w:pPr>
      <w:r>
        <w:rPr>
          <w:rFonts w:ascii="Tahoma" w:hAnsi="Tahoma" w:cs="Tahoma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-99695</wp:posOffset>
                </wp:positionH>
                <wp:positionV relativeFrom="paragraph">
                  <wp:posOffset>4105275</wp:posOffset>
                </wp:positionV>
                <wp:extent cx="6172200" cy="667385"/>
                <wp:effectExtent l="0" t="0" r="0" b="18415"/>
                <wp:wrapSquare wrapText="bothSides"/>
                <wp:docPr id="1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 w:rsidR="00821EFB" w:rsidRDefault="00BB290A">
                            <w:pPr>
                              <w:shd w:val="clear" w:color="auto" w:fill="DBE5F1" w:themeFill="accent1" w:themeFillTint="33"/>
                              <w:spacing w:line="240" w:lineRule="auto"/>
                              <w:ind w:left="284" w:firstLine="1134"/>
                              <w:jc w:val="center"/>
                              <w:rPr>
                                <w:b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8"/>
                              </w:rPr>
                              <w:t>Antibiothérapie des endocardites sur prothèse</w:t>
                            </w:r>
                          </w:p>
                          <w:p w:rsidR="00821EFB" w:rsidRDefault="00BB290A">
                            <w:pPr>
                              <w:shd w:val="clear" w:color="auto" w:fill="DBE5F1" w:themeFill="accent1" w:themeFillTint="33"/>
                              <w:spacing w:line="240" w:lineRule="auto"/>
                              <w:ind w:left="284" w:firstLine="1134"/>
                              <w:jc w:val="center"/>
                              <w:rPr>
                                <w:b/>
                                <w:sz w:val="24"/>
                                <w:szCs w:val="28"/>
                              </w:rPr>
                            </w:pPr>
                            <w:del w:id="6" w:author="Ahlem Gzara" w:date="2025-07-07T14:44:00Z">
                              <w:r w:rsidDel="00F84B69">
                                <w:rPr>
                                  <w:b/>
                                  <w:sz w:val="24"/>
                                  <w:szCs w:val="28"/>
                                </w:rPr>
                                <w:delText xml:space="preserve">En </w:delText>
                              </w:r>
                            </w:del>
                            <w:proofErr w:type="gramStart"/>
                            <w:ins w:id="7" w:author="Ahlem Gzara" w:date="2025-07-07T14:44:00Z">
                              <w:r w:rsidR="00F84B69">
                                <w:rPr>
                                  <w:b/>
                                  <w:sz w:val="24"/>
                                  <w:szCs w:val="28"/>
                                </w:rPr>
                                <w:t>e</w:t>
                              </w:r>
                              <w:r w:rsidR="00F84B69">
                                <w:rPr>
                                  <w:b/>
                                  <w:sz w:val="24"/>
                                  <w:szCs w:val="28"/>
                                </w:rPr>
                                <w:t>n</w:t>
                              </w:r>
                              <w:proofErr w:type="gramEnd"/>
                              <w:r w:rsidR="00F84B69">
                                <w:rPr>
                                  <w:b/>
                                  <w:sz w:val="24"/>
                                  <w:szCs w:val="28"/>
                                </w:rPr>
                                <w:t xml:space="preserve"> </w:t>
                              </w:r>
                            </w:ins>
                            <w:r>
                              <w:rPr>
                                <w:b/>
                                <w:sz w:val="24"/>
                                <w:szCs w:val="28"/>
                              </w:rPr>
                              <w:t>fonction du micro-organisme en cause</w:t>
                            </w:r>
                          </w:p>
                          <w:p w:rsidR="005D6075" w:rsidRDefault="005D6075"/>
                          <w:p w:rsidR="00821EFB" w:rsidRDefault="00BB290A">
                            <w:pPr>
                              <w:shd w:val="clear" w:color="auto" w:fill="DBE5F1" w:themeFill="accent1" w:themeFillTint="33"/>
                              <w:spacing w:line="240" w:lineRule="auto"/>
                              <w:ind w:left="284" w:firstLine="1134"/>
                              <w:jc w:val="center"/>
                              <w:rPr>
                                <w:b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8"/>
                              </w:rPr>
                              <w:t>Antibiothérapie des endocardites sur prothèse</w:t>
                            </w:r>
                          </w:p>
                          <w:p w:rsidR="00821EFB" w:rsidRDefault="00BB290A">
                            <w:pPr>
                              <w:shd w:val="clear" w:color="auto" w:fill="DBE5F1" w:themeFill="accent1" w:themeFillTint="33"/>
                              <w:spacing w:line="240" w:lineRule="auto"/>
                              <w:ind w:left="284" w:firstLine="1134"/>
                              <w:jc w:val="center"/>
                              <w:rPr>
                                <w:b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8"/>
                              </w:rPr>
                              <w:t>En fonction du micro-organisme en cause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left:0;text-align:left;margin-left:-7.85pt;margin-top:323.25pt;width:486pt;height:52.55pt;z-index:25166438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" stroked="f">
                <v:textbox>
                  <w:txbxContent>
                    <w:p w:rsidR="00821EFB" w:rsidRDefault="00BB290A">
                      <w:pPr>
                        <w:shd w:val="clear" w:color="auto" w:fill="DBE5F1" w:themeFill="accent1" w:themeFillTint="33"/>
                        <w:spacing w:line="240" w:lineRule="auto"/>
                        <w:ind w:left="284" w:firstLine="1134"/>
                        <w:jc w:val="center"/>
                        <w:rPr>
                          <w:b/>
                          <w:sz w:val="24"/>
                          <w:szCs w:val="28"/>
                        </w:rPr>
                      </w:pPr>
                      <w:r>
                        <w:rPr>
                          <w:b/>
                          <w:sz w:val="24"/>
                          <w:szCs w:val="28"/>
                        </w:rPr>
                        <w:t>Antibiothérapie des endocardites sur prothèse</w:t>
                      </w:r>
                    </w:p>
                    <w:p w:rsidR="00821EFB" w:rsidRDefault="00BB290A">
                      <w:pPr>
                        <w:shd w:val="clear" w:color="auto" w:fill="DBE5F1" w:themeFill="accent1" w:themeFillTint="33"/>
                        <w:spacing w:line="240" w:lineRule="auto"/>
                        <w:ind w:left="284" w:firstLine="1134"/>
                        <w:jc w:val="center"/>
                        <w:rPr>
                          <w:b/>
                          <w:sz w:val="24"/>
                          <w:szCs w:val="28"/>
                        </w:rPr>
                      </w:pPr>
                      <w:del w:id="8" w:author="Ahlem Gzara" w:date="2025-07-07T14:44:00Z">
                        <w:r w:rsidDel="00F84B69">
                          <w:rPr>
                            <w:b/>
                            <w:sz w:val="24"/>
                            <w:szCs w:val="28"/>
                          </w:rPr>
                          <w:delText xml:space="preserve">En </w:delText>
                        </w:r>
                      </w:del>
                      <w:proofErr w:type="gramStart"/>
                      <w:ins w:id="9" w:author="Ahlem Gzara" w:date="2025-07-07T14:44:00Z">
                        <w:r w:rsidR="00F84B69">
                          <w:rPr>
                            <w:b/>
                            <w:sz w:val="24"/>
                            <w:szCs w:val="28"/>
                          </w:rPr>
                          <w:t>e</w:t>
                        </w:r>
                        <w:r w:rsidR="00F84B69">
                          <w:rPr>
                            <w:b/>
                            <w:sz w:val="24"/>
                            <w:szCs w:val="28"/>
                          </w:rPr>
                          <w:t>n</w:t>
                        </w:r>
                        <w:proofErr w:type="gramEnd"/>
                        <w:r w:rsidR="00F84B69">
                          <w:rPr>
                            <w:b/>
                            <w:sz w:val="24"/>
                            <w:szCs w:val="28"/>
                          </w:rPr>
                          <w:t xml:space="preserve"> </w:t>
                        </w:r>
                      </w:ins>
                      <w:r>
                        <w:rPr>
                          <w:b/>
                          <w:sz w:val="24"/>
                          <w:szCs w:val="28"/>
                        </w:rPr>
                        <w:t>fonction du micro-organisme en cause</w:t>
                      </w:r>
                    </w:p>
                    <w:p w:rsidR="005D6075" w:rsidRDefault="005D6075"/>
                    <w:p w:rsidR="00821EFB" w:rsidRDefault="00BB290A">
                      <w:pPr>
                        <w:shd w:val="clear" w:color="auto" w:fill="DBE5F1" w:themeFill="accent1" w:themeFillTint="33"/>
                        <w:spacing w:line="240" w:lineRule="auto"/>
                        <w:ind w:left="284" w:firstLine="1134"/>
                        <w:jc w:val="center"/>
                        <w:rPr>
                          <w:b/>
                          <w:sz w:val="24"/>
                          <w:szCs w:val="28"/>
                        </w:rPr>
                      </w:pPr>
                      <w:r>
                        <w:rPr>
                          <w:b/>
                          <w:sz w:val="24"/>
                          <w:szCs w:val="28"/>
                        </w:rPr>
                        <w:t>Antibiothérapie des endocardites sur prothèse</w:t>
                      </w:r>
                    </w:p>
                    <w:p w:rsidR="00821EFB" w:rsidRDefault="00BB290A">
                      <w:pPr>
                        <w:shd w:val="clear" w:color="auto" w:fill="DBE5F1" w:themeFill="accent1" w:themeFillTint="33"/>
                        <w:spacing w:line="240" w:lineRule="auto"/>
                        <w:ind w:left="284" w:firstLine="1134"/>
                        <w:jc w:val="center"/>
                        <w:rPr>
                          <w:b/>
                          <w:sz w:val="24"/>
                          <w:szCs w:val="28"/>
                        </w:rPr>
                      </w:pPr>
                      <w:r>
                        <w:rPr>
                          <w:b/>
                          <w:sz w:val="24"/>
                          <w:szCs w:val="28"/>
                        </w:rPr>
                        <w:t>En fonction du micro-organisme en cause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21EFB" w:rsidRDefault="00821EFB">
      <w:pPr>
        <w:spacing w:line="240" w:lineRule="auto"/>
        <w:rPr>
          <w:rFonts w:eastAsia="Times New Roman" w:cstheme="minorHAnsi"/>
          <w:color w:val="373430"/>
          <w:sz w:val="18"/>
          <w:szCs w:val="24"/>
          <w:lang w:eastAsia="fr-FR"/>
        </w:rPr>
      </w:pPr>
    </w:p>
    <w:tbl>
      <w:tblPr>
        <w:tblStyle w:val="Grilledutableau"/>
        <w:tblW w:w="9923" w:type="dxa"/>
        <w:tblInd w:w="-147" w:type="dxa"/>
        <w:tblLook w:val="04A0" w:firstRow="1" w:lastRow="0" w:firstColumn="1" w:lastColumn="0" w:noHBand="0" w:noVBand="1"/>
      </w:tblPr>
      <w:tblGrid>
        <w:gridCol w:w="5387"/>
        <w:gridCol w:w="4536"/>
      </w:tblGrid>
      <w:tr w:rsidR="00821EFB">
        <w:tc>
          <w:tcPr>
            <w:tcW w:w="9923" w:type="dxa"/>
            <w:gridSpan w:val="2"/>
          </w:tcPr>
          <w:p w:rsidR="00821EFB" w:rsidRDefault="00BB290A">
            <w:pPr>
              <w:spacing w:line="240" w:lineRule="auto"/>
              <w:rPr>
                <w:rFonts w:eastAsia="Times New Roman" w:cstheme="minorHAnsi"/>
                <w:color w:val="0070C0"/>
                <w:sz w:val="24"/>
                <w:szCs w:val="24"/>
                <w:lang w:eastAsia="fr-FR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Streptocoques oraux et streptocoques du groupe </w:t>
            </w:r>
            <w:r>
              <w:rPr>
                <w:rFonts w:cstheme="minorHAnsi"/>
                <w:b/>
                <w:i/>
                <w:sz w:val="24"/>
                <w:szCs w:val="24"/>
              </w:rPr>
              <w:t>gallolyticus sensibles à la</w:t>
            </w:r>
            <w:r w:rsidR="001F45E3">
              <w:rPr>
                <w:rFonts w:cstheme="minorHAnsi"/>
                <w:b/>
                <w:i/>
                <w:sz w:val="24"/>
                <w:szCs w:val="24"/>
              </w:rPr>
              <w:t xml:space="preserve"> P</w:t>
            </w:r>
            <w:r>
              <w:rPr>
                <w:rFonts w:cstheme="minorHAnsi"/>
                <w:b/>
                <w:i/>
                <w:sz w:val="24"/>
                <w:szCs w:val="24"/>
              </w:rPr>
              <w:t>énicilline G</w:t>
            </w:r>
          </w:p>
        </w:tc>
      </w:tr>
      <w:tr w:rsidR="00821EFB">
        <w:tc>
          <w:tcPr>
            <w:tcW w:w="5387" w:type="dxa"/>
          </w:tcPr>
          <w:p w:rsidR="00821EFB" w:rsidRDefault="00BB290A">
            <w:pPr>
              <w:spacing w:line="240" w:lineRule="auto"/>
              <w:rPr>
                <w:rFonts w:eastAsia="Times New Roman" w:cstheme="minorHAnsi"/>
                <w:b/>
                <w:color w:val="373430"/>
                <w:sz w:val="24"/>
                <w:szCs w:val="24"/>
                <w:lang w:eastAsia="fr-FR"/>
              </w:rPr>
            </w:pPr>
            <w:r>
              <w:rPr>
                <w:rFonts w:eastAsia="Times New Roman" w:cstheme="minorHAnsi"/>
                <w:b/>
                <w:color w:val="373430"/>
                <w:sz w:val="24"/>
                <w:szCs w:val="24"/>
                <w:lang w:eastAsia="fr-FR"/>
              </w:rPr>
              <w:t>Molécules</w:t>
            </w:r>
          </w:p>
        </w:tc>
        <w:tc>
          <w:tcPr>
            <w:tcW w:w="4536" w:type="dxa"/>
          </w:tcPr>
          <w:p w:rsidR="00821EFB" w:rsidRDefault="00BB290A">
            <w:pPr>
              <w:spacing w:line="240" w:lineRule="auto"/>
              <w:rPr>
                <w:rFonts w:eastAsia="Times New Roman" w:cstheme="minorHAnsi"/>
                <w:b/>
                <w:color w:val="373430"/>
                <w:sz w:val="24"/>
                <w:szCs w:val="24"/>
                <w:lang w:eastAsia="fr-FR"/>
              </w:rPr>
            </w:pPr>
            <w:r>
              <w:rPr>
                <w:rFonts w:eastAsia="Times New Roman" w:cstheme="minorHAnsi"/>
                <w:b/>
                <w:color w:val="373430"/>
                <w:sz w:val="24"/>
                <w:szCs w:val="24"/>
                <w:lang w:eastAsia="fr-FR"/>
              </w:rPr>
              <w:t>Alternative</w:t>
            </w:r>
          </w:p>
        </w:tc>
      </w:tr>
      <w:tr w:rsidR="00821EFB">
        <w:tc>
          <w:tcPr>
            <w:tcW w:w="5387" w:type="dxa"/>
          </w:tcPr>
          <w:p w:rsidR="00821EFB" w:rsidRDefault="00BB290A">
            <w:pPr>
              <w:spacing w:line="240" w:lineRule="auto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 xml:space="preserve">Pénicilline G, Amoxicilline ou Ceftriaxone </w:t>
            </w:r>
          </w:p>
        </w:tc>
        <w:tc>
          <w:tcPr>
            <w:tcW w:w="4536" w:type="dxa"/>
          </w:tcPr>
          <w:p w:rsidR="00821EFB" w:rsidRDefault="001F45E3">
            <w:pPr>
              <w:spacing w:line="240" w:lineRule="auto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>V</w:t>
            </w:r>
            <w:r w:rsidR="00BB290A">
              <w:rPr>
                <w:rFonts w:eastAsia="Times New Roman" w:cstheme="minorHAnsi"/>
                <w:sz w:val="24"/>
                <w:szCs w:val="24"/>
                <w:lang w:eastAsia="fr-FR"/>
              </w:rPr>
              <w:t>ancomycine</w:t>
            </w:r>
          </w:p>
        </w:tc>
      </w:tr>
      <w:tr w:rsidR="00821EFB">
        <w:tc>
          <w:tcPr>
            <w:tcW w:w="9923" w:type="dxa"/>
            <w:gridSpan w:val="2"/>
          </w:tcPr>
          <w:p w:rsidR="00821EFB" w:rsidRDefault="00BB290A">
            <w:pPr>
              <w:spacing w:line="240" w:lineRule="auto"/>
              <w:rPr>
                <w:rFonts w:eastAsia="Times New Roman" w:cstheme="minorHAnsi"/>
                <w:color w:val="373430"/>
                <w:sz w:val="24"/>
                <w:szCs w:val="24"/>
                <w:lang w:eastAsia="fr-FR"/>
              </w:rPr>
            </w:pPr>
            <w:r>
              <w:rPr>
                <w:rFonts w:eastAsia="Times New Roman" w:cstheme="minorHAnsi"/>
                <w:b/>
                <w:color w:val="373430"/>
                <w:sz w:val="24"/>
                <w:szCs w:val="24"/>
                <w:lang w:eastAsia="fr-FR"/>
              </w:rPr>
              <w:t xml:space="preserve">Durée : </w:t>
            </w:r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>6 semaines</w:t>
            </w:r>
          </w:p>
        </w:tc>
      </w:tr>
      <w:tr w:rsidR="00821EFB">
        <w:tc>
          <w:tcPr>
            <w:tcW w:w="9923" w:type="dxa"/>
            <w:gridSpan w:val="2"/>
          </w:tcPr>
          <w:p w:rsidR="00821EFB" w:rsidRDefault="00BB290A">
            <w:pPr>
              <w:spacing w:line="240" w:lineRule="auto"/>
              <w:rPr>
                <w:rFonts w:eastAsia="Times New Roman" w:cstheme="minorHAnsi"/>
                <w:color w:val="373430"/>
                <w:sz w:val="24"/>
                <w:szCs w:val="24"/>
                <w:lang w:eastAsia="fr-FR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Streptocoques oraux du </w:t>
            </w:r>
            <w:r>
              <w:rPr>
                <w:rFonts w:cstheme="minorHAnsi"/>
                <w:b/>
                <w:i/>
                <w:sz w:val="24"/>
                <w:szCs w:val="24"/>
              </w:rPr>
              <w:t>groupe gallolyticus</w:t>
            </w:r>
            <w:r>
              <w:rPr>
                <w:rFonts w:eastAsia="Times New Roman" w:cstheme="minorHAnsi"/>
                <w:b/>
                <w:sz w:val="24"/>
                <w:lang w:eastAsia="fr-FR"/>
              </w:rPr>
              <w:t xml:space="preserve"> sensible à forte posologie ou résistant à la Pénicilline </w:t>
            </w:r>
          </w:p>
        </w:tc>
      </w:tr>
      <w:tr w:rsidR="00821EFB">
        <w:tc>
          <w:tcPr>
            <w:tcW w:w="5387" w:type="dxa"/>
          </w:tcPr>
          <w:p w:rsidR="00821EFB" w:rsidRDefault="00BB290A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Ampicilline + </w:t>
            </w:r>
            <w:r w:rsidR="001F45E3">
              <w:rPr>
                <w:rFonts w:cstheme="minorHAnsi"/>
                <w:sz w:val="24"/>
                <w:szCs w:val="24"/>
              </w:rPr>
              <w:t>G</w:t>
            </w:r>
            <w:r>
              <w:rPr>
                <w:rFonts w:cstheme="minorHAnsi"/>
                <w:sz w:val="24"/>
                <w:szCs w:val="24"/>
              </w:rPr>
              <w:t>entamicine</w:t>
            </w:r>
          </w:p>
        </w:tc>
        <w:tc>
          <w:tcPr>
            <w:tcW w:w="4536" w:type="dxa"/>
          </w:tcPr>
          <w:p w:rsidR="00821EFB" w:rsidRDefault="00BB290A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Vancomycine</w:t>
            </w:r>
            <w:r w:rsidR="001F45E3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+</w:t>
            </w:r>
            <w:r w:rsidR="001F45E3">
              <w:rPr>
                <w:rFonts w:cstheme="minorHAnsi"/>
                <w:sz w:val="24"/>
                <w:szCs w:val="24"/>
              </w:rPr>
              <w:t xml:space="preserve"> G</w:t>
            </w:r>
            <w:r>
              <w:rPr>
                <w:rFonts w:cstheme="minorHAnsi"/>
                <w:sz w:val="24"/>
                <w:szCs w:val="24"/>
              </w:rPr>
              <w:t>entamicine</w:t>
            </w:r>
          </w:p>
        </w:tc>
      </w:tr>
      <w:tr w:rsidR="00821EFB">
        <w:tc>
          <w:tcPr>
            <w:tcW w:w="9923" w:type="dxa"/>
            <w:gridSpan w:val="2"/>
          </w:tcPr>
          <w:p w:rsidR="00821EFB" w:rsidRDefault="00BB290A">
            <w:pPr>
              <w:spacing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Durée : </w:t>
            </w:r>
            <w:r>
              <w:rPr>
                <w:rFonts w:cstheme="minorHAnsi"/>
                <w:sz w:val="24"/>
                <w:szCs w:val="24"/>
              </w:rPr>
              <w:t>6 semaines dont 2 semaines de bithérapie</w:t>
            </w:r>
          </w:p>
        </w:tc>
      </w:tr>
      <w:tr w:rsidR="00821EFB">
        <w:tc>
          <w:tcPr>
            <w:tcW w:w="9923" w:type="dxa"/>
            <w:gridSpan w:val="2"/>
          </w:tcPr>
          <w:p w:rsidR="00821EFB" w:rsidRDefault="00BB290A">
            <w:pPr>
              <w:spacing w:line="240" w:lineRule="auto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>
              <w:rPr>
                <w:rFonts w:cstheme="minorHAnsi"/>
                <w:b/>
                <w:i/>
                <w:sz w:val="24"/>
                <w:szCs w:val="24"/>
              </w:rPr>
              <w:t>Staphylococcus aureus</w:t>
            </w:r>
            <w:r>
              <w:rPr>
                <w:rFonts w:cstheme="minorHAnsi"/>
                <w:b/>
                <w:sz w:val="24"/>
                <w:szCs w:val="24"/>
              </w:rPr>
              <w:t xml:space="preserve"> ou à coagulase négative, </w:t>
            </w:r>
            <w:proofErr w:type="spellStart"/>
            <w:r>
              <w:rPr>
                <w:rFonts w:cstheme="minorHAnsi"/>
                <w:b/>
                <w:sz w:val="24"/>
                <w:szCs w:val="24"/>
              </w:rPr>
              <w:t>Méthicilline</w:t>
            </w:r>
            <w:proofErr w:type="spellEnd"/>
            <w:r>
              <w:rPr>
                <w:rFonts w:cstheme="minorHAnsi"/>
                <w:b/>
                <w:sz w:val="24"/>
                <w:szCs w:val="24"/>
              </w:rPr>
              <w:t xml:space="preserve"> sensible</w:t>
            </w:r>
          </w:p>
        </w:tc>
      </w:tr>
      <w:tr w:rsidR="00821EFB">
        <w:tc>
          <w:tcPr>
            <w:tcW w:w="5387" w:type="dxa"/>
          </w:tcPr>
          <w:p w:rsidR="00821EFB" w:rsidRDefault="00BB290A">
            <w:pPr>
              <w:spacing w:line="240" w:lineRule="auto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 xml:space="preserve">Oxacilline ou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>Cefazoline</w:t>
            </w:r>
            <w:proofErr w:type="spellEnd"/>
            <w:ins w:id="10" w:author="Ahlem Gzara" w:date="2025-07-07T14:44:00Z">
              <w:r w:rsidR="00F84B69">
                <w:rPr>
                  <w:rFonts w:eastAsia="Times New Roman" w:cstheme="minorHAnsi"/>
                  <w:sz w:val="24"/>
                  <w:szCs w:val="24"/>
                  <w:lang w:eastAsia="fr-FR"/>
                </w:rPr>
                <w:t xml:space="preserve"> </w:t>
              </w:r>
            </w:ins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>+ Rifampicine + Gentamicine</w:t>
            </w:r>
          </w:p>
        </w:tc>
        <w:tc>
          <w:tcPr>
            <w:tcW w:w="4536" w:type="dxa"/>
          </w:tcPr>
          <w:p w:rsidR="00821EFB" w:rsidRDefault="00BB290A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>Vancomycine</w:t>
            </w:r>
            <w:ins w:id="11" w:author="Ahlem Gzara" w:date="2025-07-07T14:44:00Z">
              <w:r w:rsidR="00F84B69">
                <w:rPr>
                  <w:rFonts w:eastAsia="Times New Roman" w:cstheme="minorHAnsi"/>
                  <w:sz w:val="24"/>
                  <w:szCs w:val="24"/>
                  <w:lang w:eastAsia="fr-FR"/>
                </w:rPr>
                <w:t xml:space="preserve"> </w:t>
              </w:r>
            </w:ins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>+ Rifampicine</w:t>
            </w:r>
            <w:ins w:id="12" w:author="Ahlem Gzara" w:date="2025-07-07T14:44:00Z">
              <w:r w:rsidR="00F84B69">
                <w:rPr>
                  <w:rFonts w:eastAsia="Times New Roman" w:cstheme="minorHAnsi"/>
                  <w:sz w:val="24"/>
                  <w:szCs w:val="24"/>
                  <w:lang w:eastAsia="fr-FR"/>
                </w:rPr>
                <w:t xml:space="preserve"> </w:t>
              </w:r>
            </w:ins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>+ Gentamicine</w:t>
            </w:r>
          </w:p>
        </w:tc>
      </w:tr>
      <w:tr w:rsidR="00821EFB">
        <w:tc>
          <w:tcPr>
            <w:tcW w:w="9923" w:type="dxa"/>
            <w:gridSpan w:val="2"/>
          </w:tcPr>
          <w:p w:rsidR="00821EFB" w:rsidRDefault="00BB290A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Durée </w:t>
            </w:r>
            <w:r>
              <w:rPr>
                <w:rFonts w:cstheme="minorHAnsi"/>
                <w:sz w:val="24"/>
                <w:szCs w:val="24"/>
              </w:rPr>
              <w:t xml:space="preserve">: 6 semaines dont 2 semaines de </w:t>
            </w:r>
            <w:r w:rsidR="001F45E3">
              <w:rPr>
                <w:rFonts w:cstheme="minorHAnsi"/>
                <w:sz w:val="24"/>
                <w:szCs w:val="24"/>
              </w:rPr>
              <w:t>G</w:t>
            </w:r>
            <w:r>
              <w:rPr>
                <w:rFonts w:cstheme="minorHAnsi"/>
                <w:sz w:val="24"/>
                <w:szCs w:val="24"/>
              </w:rPr>
              <w:t>entamicine</w:t>
            </w:r>
          </w:p>
        </w:tc>
      </w:tr>
      <w:tr w:rsidR="00821EFB">
        <w:tc>
          <w:tcPr>
            <w:tcW w:w="9923" w:type="dxa"/>
            <w:gridSpan w:val="2"/>
          </w:tcPr>
          <w:p w:rsidR="00821EFB" w:rsidRDefault="00BB290A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i/>
                <w:sz w:val="24"/>
                <w:szCs w:val="24"/>
              </w:rPr>
              <w:t>Staphylococcus aureus</w:t>
            </w:r>
            <w:r>
              <w:rPr>
                <w:rFonts w:cstheme="minorHAnsi"/>
                <w:b/>
                <w:sz w:val="24"/>
                <w:szCs w:val="24"/>
              </w:rPr>
              <w:t xml:space="preserve"> ou à coagulase négative, </w:t>
            </w:r>
            <w:proofErr w:type="spellStart"/>
            <w:r>
              <w:rPr>
                <w:rFonts w:cstheme="minorHAnsi"/>
                <w:b/>
                <w:sz w:val="24"/>
                <w:szCs w:val="24"/>
              </w:rPr>
              <w:t>Méthicilline</w:t>
            </w:r>
            <w:proofErr w:type="spellEnd"/>
            <w:r>
              <w:rPr>
                <w:rFonts w:cstheme="minorHAnsi"/>
                <w:b/>
                <w:sz w:val="24"/>
                <w:szCs w:val="24"/>
              </w:rPr>
              <w:t xml:space="preserve"> résistant</w:t>
            </w:r>
          </w:p>
        </w:tc>
      </w:tr>
      <w:tr w:rsidR="00821EFB">
        <w:tc>
          <w:tcPr>
            <w:tcW w:w="9923" w:type="dxa"/>
            <w:gridSpan w:val="2"/>
          </w:tcPr>
          <w:p w:rsidR="00821EFB" w:rsidRDefault="00BB290A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>Vancomycine + Rifampicine + Gentamicine</w:t>
            </w:r>
          </w:p>
        </w:tc>
      </w:tr>
      <w:tr w:rsidR="00821EFB">
        <w:tc>
          <w:tcPr>
            <w:tcW w:w="9923" w:type="dxa"/>
            <w:gridSpan w:val="2"/>
          </w:tcPr>
          <w:p w:rsidR="00821EFB" w:rsidRDefault="00BB290A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Durée </w:t>
            </w:r>
            <w:r>
              <w:rPr>
                <w:rFonts w:cstheme="minorHAnsi"/>
                <w:sz w:val="24"/>
                <w:szCs w:val="24"/>
              </w:rPr>
              <w:t xml:space="preserve">: 6 semaines dont 2 semaines de </w:t>
            </w:r>
            <w:r w:rsidR="001F45E3">
              <w:rPr>
                <w:rFonts w:cstheme="minorHAnsi"/>
                <w:sz w:val="24"/>
                <w:szCs w:val="24"/>
              </w:rPr>
              <w:t>G</w:t>
            </w:r>
            <w:r>
              <w:rPr>
                <w:rFonts w:cstheme="minorHAnsi"/>
                <w:sz w:val="24"/>
                <w:szCs w:val="24"/>
              </w:rPr>
              <w:t>entamicine</w:t>
            </w:r>
          </w:p>
        </w:tc>
      </w:tr>
      <w:tr w:rsidR="00821EFB">
        <w:tc>
          <w:tcPr>
            <w:tcW w:w="9923" w:type="dxa"/>
            <w:gridSpan w:val="2"/>
          </w:tcPr>
          <w:p w:rsidR="00821EFB" w:rsidRDefault="00BB290A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Entérocoque sensible à l’amoxicilline </w:t>
            </w:r>
          </w:p>
        </w:tc>
      </w:tr>
      <w:tr w:rsidR="00821EFB">
        <w:tc>
          <w:tcPr>
            <w:tcW w:w="5387" w:type="dxa"/>
          </w:tcPr>
          <w:p w:rsidR="00821EFB" w:rsidRDefault="00BB29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Ampicilline ou Amoxicilline +</w:t>
            </w:r>
            <w:ins w:id="13" w:author="Ahlem Gzara" w:date="2025-07-07T14:45:00Z">
              <w:r w:rsidR="00F84B69">
                <w:rPr>
                  <w:rFonts w:cstheme="minorHAnsi"/>
                  <w:sz w:val="24"/>
                  <w:szCs w:val="24"/>
                </w:rPr>
                <w:t xml:space="preserve"> </w:t>
              </w:r>
            </w:ins>
            <w:r>
              <w:rPr>
                <w:rFonts w:cstheme="minorHAnsi"/>
                <w:sz w:val="24"/>
                <w:szCs w:val="24"/>
              </w:rPr>
              <w:t>Ceftriaxone</w:t>
            </w:r>
          </w:p>
        </w:tc>
        <w:tc>
          <w:tcPr>
            <w:tcW w:w="4536" w:type="dxa"/>
          </w:tcPr>
          <w:p w:rsidR="00821EFB" w:rsidRDefault="00BB290A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>Vancomycine + Gentamicine</w:t>
            </w:r>
          </w:p>
        </w:tc>
      </w:tr>
      <w:tr w:rsidR="00821EFB">
        <w:tc>
          <w:tcPr>
            <w:tcW w:w="5387" w:type="dxa"/>
          </w:tcPr>
          <w:p w:rsidR="00821EFB" w:rsidRDefault="00BB290A">
            <w:pPr>
              <w:spacing w:line="240" w:lineRule="auto"/>
              <w:rPr>
                <w:rFonts w:eastAsia="Times New Roman" w:cstheme="minorHAnsi"/>
                <w:color w:val="373430"/>
                <w:sz w:val="24"/>
                <w:szCs w:val="24"/>
                <w:lang w:eastAsia="fr-FR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fr-FR"/>
              </w:rPr>
              <w:lastRenderedPageBreak/>
              <w:t xml:space="preserve">Durée : </w:t>
            </w:r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>6 semaines</w:t>
            </w:r>
          </w:p>
        </w:tc>
        <w:tc>
          <w:tcPr>
            <w:tcW w:w="4536" w:type="dxa"/>
          </w:tcPr>
          <w:p w:rsidR="00821EFB" w:rsidRDefault="00BB290A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 semaines dont 2 semaines de bithérapie</w:t>
            </w:r>
          </w:p>
        </w:tc>
      </w:tr>
      <w:tr w:rsidR="00821EFB">
        <w:tc>
          <w:tcPr>
            <w:tcW w:w="9923" w:type="dxa"/>
            <w:gridSpan w:val="2"/>
          </w:tcPr>
          <w:p w:rsidR="00821EFB" w:rsidRDefault="00BB290A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Entérocoque résistant à l’amoxicilline </w:t>
            </w:r>
          </w:p>
        </w:tc>
      </w:tr>
      <w:tr w:rsidR="00821EFB">
        <w:tc>
          <w:tcPr>
            <w:tcW w:w="9923" w:type="dxa"/>
            <w:gridSpan w:val="2"/>
          </w:tcPr>
          <w:p w:rsidR="00821EFB" w:rsidRDefault="00BB290A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color w:val="373430"/>
                <w:sz w:val="24"/>
                <w:szCs w:val="24"/>
                <w:lang w:eastAsia="fr-FR"/>
              </w:rPr>
              <w:t>Vancomycine + Gentamicine</w:t>
            </w:r>
          </w:p>
        </w:tc>
      </w:tr>
      <w:tr w:rsidR="00821EFB">
        <w:tc>
          <w:tcPr>
            <w:tcW w:w="9923" w:type="dxa"/>
            <w:gridSpan w:val="2"/>
          </w:tcPr>
          <w:p w:rsidR="00821EFB" w:rsidRDefault="00BB290A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Durée </w:t>
            </w:r>
            <w:r>
              <w:rPr>
                <w:rFonts w:cstheme="minorHAnsi"/>
                <w:sz w:val="24"/>
                <w:szCs w:val="24"/>
              </w:rPr>
              <w:t>: 6 semaines dont 2 semaines de gentamicine</w:t>
            </w:r>
          </w:p>
        </w:tc>
      </w:tr>
    </w:tbl>
    <w:p w:rsidR="00821EFB" w:rsidRPr="00A20A87" w:rsidRDefault="00BB290A" w:rsidP="00A20A87">
      <w:pPr>
        <w:spacing w:line="276" w:lineRule="auto"/>
        <w:rPr>
          <w:rFonts w:cstheme="minorHAnsi"/>
          <w:b/>
          <w:i/>
          <w:sz w:val="24"/>
          <w:szCs w:val="24"/>
        </w:rPr>
      </w:pPr>
      <w:r w:rsidRPr="00A20A87">
        <w:rPr>
          <w:rFonts w:cstheme="minorHAnsi"/>
          <w:b/>
          <w:i/>
          <w:sz w:val="24"/>
          <w:szCs w:val="24"/>
        </w:rPr>
        <w:t>-</w:t>
      </w:r>
      <w:ins w:id="14" w:author="Ahlem Gzara" w:date="2025-07-07T14:45:00Z">
        <w:r w:rsidR="00F84B69">
          <w:rPr>
            <w:rFonts w:cstheme="minorHAnsi"/>
            <w:b/>
            <w:i/>
            <w:sz w:val="24"/>
            <w:szCs w:val="24"/>
          </w:rPr>
          <w:t xml:space="preserve"> </w:t>
        </w:r>
      </w:ins>
      <w:r w:rsidRPr="00A20A87">
        <w:rPr>
          <w:rFonts w:cstheme="minorHAnsi"/>
          <w:b/>
          <w:i/>
          <w:sz w:val="24"/>
          <w:szCs w:val="24"/>
        </w:rPr>
        <w:t xml:space="preserve">Les streptocoques oraux </w:t>
      </w:r>
      <w:r w:rsidRPr="00A20A87">
        <w:rPr>
          <w:rFonts w:cstheme="minorHAnsi"/>
          <w:sz w:val="24"/>
          <w:szCs w:val="24"/>
        </w:rPr>
        <w:t>sont un large groupe de streptocoques qui incluent les groupes</w:t>
      </w:r>
      <w:r w:rsidRPr="00A20A87">
        <w:rPr>
          <w:rFonts w:cstheme="minorHAnsi"/>
          <w:b/>
          <w:i/>
          <w:sz w:val="24"/>
          <w:szCs w:val="24"/>
        </w:rPr>
        <w:t xml:space="preserve"> </w:t>
      </w:r>
      <w:proofErr w:type="spellStart"/>
      <w:r w:rsidRPr="00A20A87">
        <w:rPr>
          <w:rFonts w:cstheme="minorHAnsi"/>
          <w:i/>
          <w:sz w:val="24"/>
          <w:szCs w:val="24"/>
        </w:rPr>
        <w:t>mitis</w:t>
      </w:r>
      <w:proofErr w:type="spellEnd"/>
      <w:r w:rsidRPr="00A20A87">
        <w:rPr>
          <w:rFonts w:cstheme="minorHAnsi"/>
          <w:i/>
          <w:sz w:val="24"/>
          <w:szCs w:val="24"/>
        </w:rPr>
        <w:t xml:space="preserve">, sanguinis, </w:t>
      </w:r>
      <w:proofErr w:type="spellStart"/>
      <w:r w:rsidRPr="00A20A87">
        <w:rPr>
          <w:rFonts w:cstheme="minorHAnsi"/>
          <w:i/>
          <w:sz w:val="24"/>
          <w:szCs w:val="24"/>
        </w:rPr>
        <w:t>anginosus</w:t>
      </w:r>
      <w:proofErr w:type="spellEnd"/>
      <w:r w:rsidRPr="00A20A87">
        <w:rPr>
          <w:rFonts w:cstheme="minorHAnsi"/>
          <w:i/>
          <w:sz w:val="24"/>
          <w:szCs w:val="24"/>
        </w:rPr>
        <w:t xml:space="preserve">, </w:t>
      </w:r>
      <w:proofErr w:type="spellStart"/>
      <w:r w:rsidRPr="00A20A87">
        <w:rPr>
          <w:rFonts w:cstheme="minorHAnsi"/>
          <w:i/>
          <w:sz w:val="24"/>
          <w:szCs w:val="24"/>
        </w:rPr>
        <w:t>salivarius</w:t>
      </w:r>
      <w:proofErr w:type="spellEnd"/>
      <w:r w:rsidRPr="00A20A87">
        <w:rPr>
          <w:rFonts w:cstheme="minorHAnsi"/>
          <w:i/>
          <w:sz w:val="24"/>
          <w:szCs w:val="24"/>
        </w:rPr>
        <w:t xml:space="preserve">, </w:t>
      </w:r>
      <w:proofErr w:type="spellStart"/>
      <w:r w:rsidRPr="00A20A87">
        <w:rPr>
          <w:rFonts w:cstheme="minorHAnsi"/>
          <w:i/>
          <w:sz w:val="24"/>
          <w:szCs w:val="24"/>
        </w:rPr>
        <w:t>downei</w:t>
      </w:r>
      <w:proofErr w:type="spellEnd"/>
      <w:r w:rsidRPr="00A20A87">
        <w:rPr>
          <w:rFonts w:cstheme="minorHAnsi"/>
          <w:i/>
          <w:sz w:val="24"/>
          <w:szCs w:val="24"/>
        </w:rPr>
        <w:t xml:space="preserve"> et </w:t>
      </w:r>
      <w:proofErr w:type="spellStart"/>
      <w:r w:rsidRPr="00A20A87">
        <w:rPr>
          <w:rFonts w:cstheme="minorHAnsi"/>
          <w:i/>
          <w:sz w:val="24"/>
          <w:szCs w:val="24"/>
        </w:rPr>
        <w:t>mutans</w:t>
      </w:r>
      <w:proofErr w:type="spellEnd"/>
      <w:r w:rsidRPr="00A20A87">
        <w:rPr>
          <w:rFonts w:cstheme="minorHAnsi"/>
          <w:i/>
          <w:sz w:val="24"/>
          <w:szCs w:val="24"/>
        </w:rPr>
        <w:t>.</w:t>
      </w:r>
      <w:r w:rsidRPr="00A20A87">
        <w:rPr>
          <w:rFonts w:cstheme="minorHAnsi"/>
          <w:b/>
          <w:i/>
          <w:sz w:val="24"/>
          <w:szCs w:val="24"/>
        </w:rPr>
        <w:t xml:space="preserve"> </w:t>
      </w:r>
    </w:p>
    <w:p w:rsidR="00821EFB" w:rsidRPr="00A20A87" w:rsidRDefault="00BB290A" w:rsidP="00A20A87">
      <w:pPr>
        <w:spacing w:line="276" w:lineRule="auto"/>
        <w:rPr>
          <w:rFonts w:cstheme="minorHAnsi"/>
          <w:sz w:val="24"/>
          <w:szCs w:val="24"/>
        </w:rPr>
      </w:pPr>
      <w:r w:rsidRPr="00A20A87">
        <w:rPr>
          <w:rFonts w:cstheme="minorHAnsi"/>
          <w:b/>
          <w:i/>
          <w:sz w:val="24"/>
          <w:szCs w:val="24"/>
        </w:rPr>
        <w:t>-</w:t>
      </w:r>
      <w:ins w:id="15" w:author="Ahlem Gzara" w:date="2025-07-07T14:45:00Z">
        <w:r w:rsidR="00F84B69">
          <w:rPr>
            <w:rFonts w:cstheme="minorHAnsi"/>
            <w:b/>
            <w:i/>
            <w:sz w:val="24"/>
            <w:szCs w:val="24"/>
          </w:rPr>
          <w:t xml:space="preserve"> </w:t>
        </w:r>
      </w:ins>
      <w:r w:rsidRPr="00A20A87">
        <w:rPr>
          <w:rFonts w:cstheme="minorHAnsi"/>
          <w:b/>
          <w:i/>
          <w:sz w:val="24"/>
          <w:szCs w:val="24"/>
        </w:rPr>
        <w:t xml:space="preserve">Streptococcus </w:t>
      </w:r>
      <w:proofErr w:type="spellStart"/>
      <w:r w:rsidRPr="00A20A87">
        <w:rPr>
          <w:rFonts w:cstheme="minorHAnsi"/>
          <w:b/>
          <w:i/>
          <w:sz w:val="24"/>
          <w:szCs w:val="24"/>
        </w:rPr>
        <w:t>gallolyticus</w:t>
      </w:r>
      <w:proofErr w:type="spellEnd"/>
      <w:r w:rsidRPr="00A20A87">
        <w:rPr>
          <w:rFonts w:cstheme="minorHAnsi"/>
          <w:sz w:val="24"/>
          <w:szCs w:val="24"/>
        </w:rPr>
        <w:t xml:space="preserve"> : anciennement </w:t>
      </w:r>
      <w:proofErr w:type="spellStart"/>
      <w:proofErr w:type="gramStart"/>
      <w:r w:rsidRPr="00A20A87">
        <w:rPr>
          <w:rFonts w:cstheme="minorHAnsi"/>
          <w:b/>
          <w:i/>
          <w:sz w:val="24"/>
          <w:szCs w:val="24"/>
        </w:rPr>
        <w:t>S.bovis</w:t>
      </w:r>
      <w:proofErr w:type="spellEnd"/>
      <w:proofErr w:type="gramEnd"/>
      <w:r w:rsidRPr="00A20A87">
        <w:rPr>
          <w:rFonts w:cstheme="minorHAnsi"/>
          <w:b/>
          <w:i/>
          <w:sz w:val="24"/>
          <w:szCs w:val="24"/>
        </w:rPr>
        <w:t>.</w:t>
      </w:r>
    </w:p>
    <w:p w:rsidR="00821EFB" w:rsidRPr="00A20A87" w:rsidRDefault="00BB290A" w:rsidP="00A20A87">
      <w:pPr>
        <w:spacing w:line="276" w:lineRule="auto"/>
        <w:rPr>
          <w:rFonts w:cstheme="minorHAnsi"/>
          <w:b/>
          <w:i/>
          <w:sz w:val="24"/>
          <w:szCs w:val="24"/>
        </w:rPr>
      </w:pPr>
      <w:r w:rsidRPr="00A20A87">
        <w:rPr>
          <w:rFonts w:cstheme="minorHAnsi"/>
          <w:b/>
          <w:i/>
          <w:sz w:val="24"/>
          <w:szCs w:val="24"/>
        </w:rPr>
        <w:t>-</w:t>
      </w:r>
      <w:ins w:id="16" w:author="Ahlem Gzara" w:date="2025-07-07T14:45:00Z">
        <w:r w:rsidR="00F84B69">
          <w:rPr>
            <w:rFonts w:cstheme="minorHAnsi"/>
            <w:b/>
            <w:i/>
            <w:sz w:val="24"/>
            <w:szCs w:val="24"/>
          </w:rPr>
          <w:t xml:space="preserve"> </w:t>
        </w:r>
      </w:ins>
      <w:r w:rsidRPr="00A20A87">
        <w:rPr>
          <w:rFonts w:cstheme="minorHAnsi"/>
          <w:b/>
          <w:i/>
          <w:sz w:val="24"/>
          <w:szCs w:val="24"/>
        </w:rPr>
        <w:t xml:space="preserve">Streptococcus du groupe </w:t>
      </w:r>
      <w:proofErr w:type="spellStart"/>
      <w:r w:rsidRPr="00A20A87">
        <w:rPr>
          <w:rFonts w:cstheme="minorHAnsi"/>
          <w:b/>
          <w:i/>
          <w:sz w:val="24"/>
          <w:szCs w:val="24"/>
        </w:rPr>
        <w:t>gallolyticus</w:t>
      </w:r>
      <w:proofErr w:type="spellEnd"/>
      <w:r w:rsidRPr="00A20A87">
        <w:rPr>
          <w:rFonts w:cstheme="minorHAnsi"/>
          <w:b/>
          <w:i/>
          <w:sz w:val="24"/>
          <w:szCs w:val="24"/>
        </w:rPr>
        <w:t xml:space="preserve"> </w:t>
      </w:r>
      <w:r w:rsidRPr="00A20A87">
        <w:rPr>
          <w:rFonts w:cstheme="minorHAnsi"/>
          <w:sz w:val="24"/>
          <w:szCs w:val="24"/>
        </w:rPr>
        <w:t xml:space="preserve">retrouvé chez l’homme inclut les espèces et </w:t>
      </w:r>
      <w:proofErr w:type="spellStart"/>
      <w:r w:rsidRPr="00A20A87">
        <w:rPr>
          <w:rFonts w:cstheme="minorHAnsi"/>
          <w:sz w:val="24"/>
          <w:szCs w:val="24"/>
        </w:rPr>
        <w:t>sub</w:t>
      </w:r>
      <w:proofErr w:type="spellEnd"/>
      <w:r w:rsidRPr="00A20A87">
        <w:rPr>
          <w:rFonts w:cstheme="minorHAnsi"/>
          <w:sz w:val="24"/>
          <w:szCs w:val="24"/>
        </w:rPr>
        <w:t>-espèces </w:t>
      </w:r>
      <w:r w:rsidRPr="00A20A87">
        <w:rPr>
          <w:rFonts w:cstheme="minorHAnsi"/>
          <w:i/>
          <w:sz w:val="24"/>
          <w:szCs w:val="24"/>
        </w:rPr>
        <w:t xml:space="preserve">: S. </w:t>
      </w:r>
      <w:proofErr w:type="spellStart"/>
      <w:r w:rsidRPr="00A20A87">
        <w:rPr>
          <w:rFonts w:cstheme="minorHAnsi"/>
          <w:i/>
          <w:sz w:val="24"/>
          <w:szCs w:val="24"/>
        </w:rPr>
        <w:t>bovis</w:t>
      </w:r>
      <w:proofErr w:type="spellEnd"/>
      <w:r w:rsidRPr="00A20A87">
        <w:rPr>
          <w:rFonts w:cstheme="minorHAnsi"/>
          <w:i/>
          <w:sz w:val="24"/>
          <w:szCs w:val="24"/>
        </w:rPr>
        <w:t xml:space="preserve">, S. </w:t>
      </w:r>
      <w:proofErr w:type="spellStart"/>
      <w:r w:rsidRPr="00A20A87">
        <w:rPr>
          <w:rFonts w:cstheme="minorHAnsi"/>
          <w:i/>
          <w:sz w:val="24"/>
          <w:szCs w:val="24"/>
        </w:rPr>
        <w:t>pasteurianus</w:t>
      </w:r>
      <w:proofErr w:type="spellEnd"/>
      <w:r w:rsidRPr="00A20A87">
        <w:rPr>
          <w:rFonts w:cstheme="minorHAnsi"/>
          <w:i/>
          <w:sz w:val="24"/>
          <w:szCs w:val="24"/>
        </w:rPr>
        <w:t xml:space="preserve">, S. </w:t>
      </w:r>
      <w:proofErr w:type="spellStart"/>
      <w:r w:rsidRPr="00A20A87">
        <w:rPr>
          <w:rFonts w:cstheme="minorHAnsi"/>
          <w:i/>
          <w:sz w:val="24"/>
          <w:szCs w:val="24"/>
        </w:rPr>
        <w:t>equinus</w:t>
      </w:r>
      <w:proofErr w:type="spellEnd"/>
      <w:r w:rsidRPr="00A20A87">
        <w:rPr>
          <w:rFonts w:cstheme="minorHAnsi"/>
          <w:i/>
          <w:sz w:val="24"/>
          <w:szCs w:val="24"/>
        </w:rPr>
        <w:t xml:space="preserve">, S. </w:t>
      </w:r>
      <w:proofErr w:type="spellStart"/>
      <w:r w:rsidRPr="00A20A87">
        <w:rPr>
          <w:rFonts w:cstheme="minorHAnsi"/>
          <w:i/>
          <w:sz w:val="24"/>
          <w:szCs w:val="24"/>
        </w:rPr>
        <w:t>infantarius</w:t>
      </w:r>
      <w:proofErr w:type="spellEnd"/>
      <w:r w:rsidRPr="00A20A87">
        <w:rPr>
          <w:rFonts w:cstheme="minorHAnsi"/>
          <w:i/>
          <w:sz w:val="24"/>
          <w:szCs w:val="24"/>
        </w:rPr>
        <w:t>.</w:t>
      </w:r>
      <w:r w:rsidRPr="00A20A87">
        <w:rPr>
          <w:rFonts w:cstheme="minorHAnsi"/>
          <w:b/>
          <w:i/>
          <w:sz w:val="24"/>
          <w:szCs w:val="24"/>
        </w:rPr>
        <w:t xml:space="preserve"> </w:t>
      </w:r>
    </w:p>
    <w:p w:rsidR="00821EFB" w:rsidRPr="00A20A87" w:rsidRDefault="00BB290A" w:rsidP="00A20A87">
      <w:pPr>
        <w:spacing w:line="276" w:lineRule="auto"/>
        <w:rPr>
          <w:rFonts w:cstheme="minorHAnsi"/>
          <w:sz w:val="24"/>
          <w:szCs w:val="24"/>
        </w:rPr>
      </w:pPr>
      <w:r w:rsidRPr="00A20A87">
        <w:rPr>
          <w:rFonts w:cstheme="minorHAnsi"/>
          <w:b/>
          <w:i/>
          <w:sz w:val="24"/>
          <w:szCs w:val="24"/>
        </w:rPr>
        <w:t>-</w:t>
      </w:r>
      <w:ins w:id="17" w:author="Ahlem Gzara" w:date="2025-07-07T14:45:00Z">
        <w:r w:rsidR="00F84B69">
          <w:rPr>
            <w:rFonts w:cstheme="minorHAnsi"/>
            <w:b/>
            <w:i/>
            <w:sz w:val="24"/>
            <w:szCs w:val="24"/>
          </w:rPr>
          <w:t xml:space="preserve"> </w:t>
        </w:r>
      </w:ins>
      <w:r w:rsidRPr="00A20A87">
        <w:rPr>
          <w:rFonts w:cstheme="minorHAnsi"/>
          <w:b/>
          <w:i/>
          <w:sz w:val="24"/>
          <w:szCs w:val="24"/>
        </w:rPr>
        <w:t xml:space="preserve">Streptocoques oraux et S. gallolyticus résistants à la pénicilline : </w:t>
      </w:r>
      <w:r w:rsidRPr="00A20A87">
        <w:rPr>
          <w:rFonts w:cstheme="minorHAnsi"/>
          <w:sz w:val="24"/>
          <w:szCs w:val="24"/>
        </w:rPr>
        <w:t xml:space="preserve">peu de données sont disponibles sur le traitement par une béta-lactamine associée à un aminoside. </w:t>
      </w:r>
    </w:p>
    <w:p w:rsidR="00821EFB" w:rsidRPr="00A20A87" w:rsidRDefault="00BB290A" w:rsidP="00A20A87">
      <w:pPr>
        <w:spacing w:line="276" w:lineRule="auto"/>
        <w:rPr>
          <w:rFonts w:cstheme="minorHAnsi"/>
          <w:b/>
          <w:i/>
          <w:sz w:val="24"/>
          <w:szCs w:val="24"/>
        </w:rPr>
      </w:pPr>
      <w:r w:rsidRPr="00A20A87">
        <w:rPr>
          <w:rFonts w:cstheme="minorHAnsi"/>
          <w:b/>
          <w:i/>
          <w:sz w:val="24"/>
          <w:szCs w:val="24"/>
        </w:rPr>
        <w:t>-</w:t>
      </w:r>
      <w:ins w:id="18" w:author="Ahlem Gzara" w:date="2025-07-07T14:45:00Z">
        <w:r w:rsidR="00F84B69">
          <w:rPr>
            <w:rFonts w:cstheme="minorHAnsi"/>
            <w:b/>
            <w:i/>
            <w:sz w:val="24"/>
            <w:szCs w:val="24"/>
          </w:rPr>
          <w:t xml:space="preserve"> </w:t>
        </w:r>
      </w:ins>
      <w:r w:rsidRPr="009F77A8">
        <w:rPr>
          <w:rFonts w:cstheme="minorHAnsi"/>
          <w:b/>
          <w:iCs/>
          <w:sz w:val="24"/>
          <w:szCs w:val="24"/>
        </w:rPr>
        <w:t xml:space="preserve">Cas particuliers des endocardites infectieuses </w:t>
      </w:r>
      <w:r w:rsidRPr="00A20A87">
        <w:rPr>
          <w:rFonts w:cstheme="minorHAnsi"/>
          <w:b/>
          <w:i/>
          <w:sz w:val="24"/>
          <w:szCs w:val="24"/>
        </w:rPr>
        <w:t xml:space="preserve">à </w:t>
      </w:r>
      <w:r w:rsidR="00A20A87">
        <w:rPr>
          <w:rFonts w:cstheme="minorHAnsi"/>
          <w:b/>
          <w:i/>
          <w:sz w:val="24"/>
          <w:szCs w:val="24"/>
        </w:rPr>
        <w:t>P</w:t>
      </w:r>
      <w:r w:rsidRPr="00A20A87">
        <w:rPr>
          <w:rFonts w:cstheme="minorHAnsi"/>
          <w:b/>
          <w:i/>
          <w:sz w:val="24"/>
          <w:szCs w:val="24"/>
        </w:rPr>
        <w:t xml:space="preserve">neumocoque et Streptocoques des groupes A, B, C et G : </w:t>
      </w:r>
    </w:p>
    <w:p w:rsidR="00821EFB" w:rsidRPr="00A20A87" w:rsidRDefault="00BB290A" w:rsidP="00A20A87">
      <w:pPr>
        <w:spacing w:line="276" w:lineRule="auto"/>
        <w:rPr>
          <w:rFonts w:cstheme="minorHAnsi"/>
          <w:sz w:val="24"/>
          <w:szCs w:val="24"/>
        </w:rPr>
      </w:pPr>
      <w:r w:rsidRPr="00A20A87">
        <w:rPr>
          <w:rFonts w:cstheme="minorHAnsi"/>
          <w:sz w:val="24"/>
          <w:szCs w:val="24"/>
        </w:rPr>
        <w:t>Le traitement court ne s’applique pas dans ces situations.</w:t>
      </w:r>
    </w:p>
    <w:p w:rsidR="00821EFB" w:rsidRPr="00A20A87" w:rsidRDefault="00BB290A" w:rsidP="00A20A87">
      <w:pPr>
        <w:tabs>
          <w:tab w:val="left" w:pos="1134"/>
        </w:tabs>
        <w:spacing w:line="276" w:lineRule="auto"/>
        <w:rPr>
          <w:rFonts w:cstheme="minorHAnsi"/>
          <w:sz w:val="24"/>
          <w:szCs w:val="24"/>
        </w:rPr>
      </w:pPr>
      <w:r w:rsidRPr="00A20A87">
        <w:rPr>
          <w:rFonts w:cstheme="minorHAnsi"/>
          <w:sz w:val="24"/>
          <w:szCs w:val="24"/>
        </w:rPr>
        <w:t xml:space="preserve">Les recommandations concernant les </w:t>
      </w:r>
      <w:del w:id="19" w:author="Ahlem Gzara" w:date="2025-07-07T14:46:00Z">
        <w:r w:rsidRPr="00A20A87" w:rsidDel="00F84B69">
          <w:rPr>
            <w:rFonts w:cstheme="minorHAnsi"/>
            <w:sz w:val="24"/>
            <w:szCs w:val="24"/>
          </w:rPr>
          <w:delText xml:space="preserve">EI </w:delText>
        </w:r>
      </w:del>
      <w:ins w:id="20" w:author="Ahlem Gzara" w:date="2025-07-07T14:46:00Z">
        <w:r w:rsidR="00F84B69">
          <w:rPr>
            <w:rFonts w:cstheme="minorHAnsi"/>
            <w:sz w:val="24"/>
            <w:szCs w:val="24"/>
          </w:rPr>
          <w:t>endocardites infectieuses</w:t>
        </w:r>
        <w:r w:rsidR="00F84B69" w:rsidRPr="00A20A87">
          <w:rPr>
            <w:rFonts w:cstheme="minorHAnsi"/>
            <w:sz w:val="24"/>
            <w:szCs w:val="24"/>
          </w:rPr>
          <w:t xml:space="preserve"> </w:t>
        </w:r>
      </w:ins>
      <w:r w:rsidRPr="00A20A87">
        <w:rPr>
          <w:rFonts w:cstheme="minorHAnsi"/>
          <w:sz w:val="24"/>
          <w:szCs w:val="24"/>
        </w:rPr>
        <w:t xml:space="preserve">à streptocoques du groupe </w:t>
      </w:r>
      <w:r w:rsidRPr="00A20A87">
        <w:rPr>
          <w:rFonts w:cstheme="minorHAnsi"/>
          <w:i/>
          <w:sz w:val="24"/>
          <w:szCs w:val="24"/>
        </w:rPr>
        <w:t>gallolyticus</w:t>
      </w:r>
      <w:r w:rsidRPr="00A20A87">
        <w:rPr>
          <w:rFonts w:cstheme="minorHAnsi"/>
          <w:sz w:val="24"/>
          <w:szCs w:val="24"/>
        </w:rPr>
        <w:t xml:space="preserve"> et les streptocoques oraux sensibles à la Pénicilline G s’appliquent à d’autres espèces de streptocoques rarement incriminées dans les endocardites telles que : </w:t>
      </w:r>
    </w:p>
    <w:p w:rsidR="00821EFB" w:rsidRPr="00A20A87" w:rsidRDefault="009F77A8" w:rsidP="00A20A87">
      <w:pPr>
        <w:pStyle w:val="Paragraphedeliste"/>
        <w:numPr>
          <w:ilvl w:val="0"/>
          <w:numId w:val="1"/>
        </w:numPr>
        <w:tabs>
          <w:tab w:val="left" w:pos="1134"/>
        </w:tabs>
        <w:spacing w:line="276" w:lineRule="auto"/>
        <w:rPr>
          <w:rFonts w:cstheme="minorHAnsi"/>
          <w:i/>
          <w:sz w:val="24"/>
          <w:szCs w:val="24"/>
        </w:rPr>
      </w:pPr>
      <w:r w:rsidRPr="00A20A87">
        <w:rPr>
          <w:rFonts w:cstheme="minorHAnsi"/>
          <w:sz w:val="24"/>
          <w:szCs w:val="24"/>
        </w:rPr>
        <w:t>L</w:t>
      </w:r>
      <w:r w:rsidR="00BB290A" w:rsidRPr="00A20A87">
        <w:rPr>
          <w:rFonts w:cstheme="minorHAnsi"/>
          <w:sz w:val="24"/>
          <w:szCs w:val="24"/>
        </w:rPr>
        <w:t>e</w:t>
      </w:r>
      <w:r>
        <w:rPr>
          <w:rFonts w:cstheme="minorHAnsi"/>
          <w:sz w:val="24"/>
          <w:szCs w:val="24"/>
        </w:rPr>
        <w:t xml:space="preserve"> </w:t>
      </w:r>
      <w:r w:rsidR="00BB290A" w:rsidRPr="00A20A87">
        <w:rPr>
          <w:rFonts w:cstheme="minorHAnsi"/>
          <w:sz w:val="24"/>
          <w:szCs w:val="24"/>
        </w:rPr>
        <w:t xml:space="preserve">pneumocoque sensible à la pénicilline G (CMI ≤ 0,125 mg/l), </w:t>
      </w:r>
    </w:p>
    <w:p w:rsidR="00821EFB" w:rsidRPr="00A20A87" w:rsidRDefault="009F77A8" w:rsidP="00A20A87">
      <w:pPr>
        <w:pStyle w:val="Paragraphedeliste"/>
        <w:numPr>
          <w:ilvl w:val="0"/>
          <w:numId w:val="1"/>
        </w:numPr>
        <w:tabs>
          <w:tab w:val="left" w:pos="1134"/>
        </w:tabs>
        <w:spacing w:line="276" w:lineRule="auto"/>
        <w:rPr>
          <w:rFonts w:cstheme="minorHAnsi"/>
          <w:i/>
          <w:sz w:val="24"/>
          <w:szCs w:val="24"/>
        </w:rPr>
      </w:pPr>
      <w:r w:rsidRPr="00A20A87">
        <w:rPr>
          <w:rFonts w:cstheme="minorHAnsi"/>
          <w:sz w:val="24"/>
          <w:szCs w:val="24"/>
        </w:rPr>
        <w:t>L</w:t>
      </w:r>
      <w:r w:rsidR="00BB290A" w:rsidRPr="00A20A87">
        <w:rPr>
          <w:rFonts w:cstheme="minorHAnsi"/>
          <w:sz w:val="24"/>
          <w:szCs w:val="24"/>
        </w:rPr>
        <w:t>es</w:t>
      </w:r>
      <w:r>
        <w:rPr>
          <w:rFonts w:cstheme="minorHAnsi"/>
          <w:sz w:val="24"/>
          <w:szCs w:val="24"/>
        </w:rPr>
        <w:t xml:space="preserve"> </w:t>
      </w:r>
      <w:r w:rsidR="00BB290A" w:rsidRPr="00A20A87">
        <w:rPr>
          <w:rFonts w:cstheme="minorHAnsi"/>
          <w:sz w:val="24"/>
          <w:szCs w:val="24"/>
        </w:rPr>
        <w:t xml:space="preserve">streptocoques des groupes A, B, C et G et </w:t>
      </w:r>
      <w:r w:rsidR="00BB290A" w:rsidRPr="00A20A87">
        <w:rPr>
          <w:rFonts w:cstheme="minorHAnsi"/>
          <w:i/>
          <w:sz w:val="24"/>
          <w:szCs w:val="24"/>
        </w:rPr>
        <w:t xml:space="preserve">Streptococcus du groupe </w:t>
      </w:r>
      <w:proofErr w:type="spellStart"/>
      <w:r w:rsidR="00BB290A" w:rsidRPr="00A20A87">
        <w:rPr>
          <w:rFonts w:cstheme="minorHAnsi"/>
          <w:i/>
          <w:sz w:val="24"/>
          <w:szCs w:val="24"/>
        </w:rPr>
        <w:t>anginosus</w:t>
      </w:r>
      <w:proofErr w:type="spellEnd"/>
      <w:r w:rsidR="00BB290A" w:rsidRPr="00A20A87">
        <w:rPr>
          <w:rFonts w:cstheme="minorHAnsi"/>
          <w:i/>
          <w:sz w:val="24"/>
          <w:szCs w:val="24"/>
        </w:rPr>
        <w:t xml:space="preserve"> </w:t>
      </w:r>
      <w:r w:rsidR="00BB290A" w:rsidRPr="00A20A87">
        <w:rPr>
          <w:rFonts w:cstheme="minorHAnsi"/>
          <w:sz w:val="24"/>
          <w:szCs w:val="24"/>
        </w:rPr>
        <w:t>anciennement groupe</w:t>
      </w:r>
      <w:r w:rsidR="00BB290A" w:rsidRPr="00A20A87">
        <w:rPr>
          <w:rFonts w:cstheme="minorHAnsi"/>
          <w:i/>
          <w:sz w:val="24"/>
          <w:szCs w:val="24"/>
        </w:rPr>
        <w:t xml:space="preserve"> </w:t>
      </w:r>
      <w:proofErr w:type="spellStart"/>
      <w:r w:rsidR="00BB290A" w:rsidRPr="00A20A87">
        <w:rPr>
          <w:rFonts w:cstheme="minorHAnsi"/>
          <w:i/>
          <w:sz w:val="24"/>
          <w:szCs w:val="24"/>
        </w:rPr>
        <w:t>milleri</w:t>
      </w:r>
      <w:proofErr w:type="spellEnd"/>
      <w:r w:rsidR="00BB290A" w:rsidRPr="00A20A87">
        <w:rPr>
          <w:rFonts w:cstheme="minorHAnsi"/>
          <w:i/>
          <w:sz w:val="24"/>
          <w:szCs w:val="24"/>
        </w:rPr>
        <w:t xml:space="preserve"> (S. </w:t>
      </w:r>
      <w:proofErr w:type="spellStart"/>
      <w:r w:rsidR="00BB290A" w:rsidRPr="00A20A87">
        <w:rPr>
          <w:rFonts w:cstheme="minorHAnsi"/>
          <w:i/>
          <w:sz w:val="24"/>
          <w:szCs w:val="24"/>
        </w:rPr>
        <w:t>constellatus</w:t>
      </w:r>
      <w:proofErr w:type="spellEnd"/>
      <w:r w:rsidR="00BB290A" w:rsidRPr="00A20A87">
        <w:rPr>
          <w:rFonts w:cstheme="minorHAnsi"/>
          <w:i/>
          <w:sz w:val="24"/>
          <w:szCs w:val="24"/>
        </w:rPr>
        <w:t xml:space="preserve">, S. </w:t>
      </w:r>
      <w:proofErr w:type="spellStart"/>
      <w:r w:rsidR="00BB290A" w:rsidRPr="00A20A87">
        <w:rPr>
          <w:rFonts w:cstheme="minorHAnsi"/>
          <w:i/>
          <w:sz w:val="24"/>
          <w:szCs w:val="24"/>
        </w:rPr>
        <w:t>anginosus</w:t>
      </w:r>
      <w:proofErr w:type="spellEnd"/>
      <w:r w:rsidR="00BB290A" w:rsidRPr="00A20A87">
        <w:rPr>
          <w:rFonts w:cstheme="minorHAnsi"/>
          <w:i/>
          <w:sz w:val="24"/>
          <w:szCs w:val="24"/>
        </w:rPr>
        <w:t xml:space="preserve">, et S. </w:t>
      </w:r>
      <w:proofErr w:type="spellStart"/>
      <w:r w:rsidR="00BB290A" w:rsidRPr="00A20A87">
        <w:rPr>
          <w:rFonts w:cstheme="minorHAnsi"/>
          <w:i/>
          <w:sz w:val="24"/>
          <w:szCs w:val="24"/>
        </w:rPr>
        <w:t>intermedius</w:t>
      </w:r>
      <w:proofErr w:type="spellEnd"/>
      <w:r w:rsidR="00BB290A" w:rsidRPr="00A20A87">
        <w:rPr>
          <w:rFonts w:cstheme="minorHAnsi"/>
          <w:i/>
          <w:sz w:val="24"/>
          <w:szCs w:val="24"/>
        </w:rPr>
        <w:t xml:space="preserve">). </w:t>
      </w:r>
    </w:p>
    <w:p w:rsidR="00821EFB" w:rsidRPr="00A20A87" w:rsidRDefault="00BB290A" w:rsidP="00A20A87">
      <w:pPr>
        <w:tabs>
          <w:tab w:val="left" w:pos="1134"/>
        </w:tabs>
        <w:spacing w:line="276" w:lineRule="auto"/>
        <w:rPr>
          <w:rFonts w:eastAsia="Times New Roman" w:cstheme="minorHAnsi"/>
          <w:sz w:val="24"/>
          <w:szCs w:val="24"/>
          <w:lang w:eastAsia="fr-FR"/>
        </w:rPr>
      </w:pPr>
      <w:r w:rsidRPr="00A20A87">
        <w:rPr>
          <w:rFonts w:cstheme="minorHAnsi"/>
          <w:sz w:val="24"/>
          <w:szCs w:val="24"/>
        </w:rPr>
        <w:t>-</w:t>
      </w:r>
      <w:ins w:id="21" w:author="Ahlem Gzara" w:date="2025-07-07T14:46:00Z">
        <w:r w:rsidR="00F84B69">
          <w:rPr>
            <w:rFonts w:cstheme="minorHAnsi"/>
            <w:sz w:val="24"/>
            <w:szCs w:val="24"/>
          </w:rPr>
          <w:t xml:space="preserve"> </w:t>
        </w:r>
      </w:ins>
      <w:r w:rsidRPr="00A20A87">
        <w:rPr>
          <w:rFonts w:cstheme="minorHAnsi"/>
          <w:sz w:val="24"/>
          <w:szCs w:val="24"/>
        </w:rPr>
        <w:t xml:space="preserve">Les recommandations concernant les </w:t>
      </w:r>
      <w:ins w:id="22" w:author="Ahlem Gzara" w:date="2025-07-07T14:46:00Z">
        <w:r w:rsidR="00F84B69">
          <w:rPr>
            <w:rFonts w:cstheme="minorHAnsi"/>
            <w:sz w:val="24"/>
            <w:szCs w:val="24"/>
          </w:rPr>
          <w:t>endocardites infectieuses</w:t>
        </w:r>
        <w:r w:rsidR="00F84B69" w:rsidRPr="00A20A87">
          <w:rPr>
            <w:rFonts w:cstheme="minorHAnsi"/>
            <w:sz w:val="24"/>
            <w:szCs w:val="24"/>
          </w:rPr>
          <w:t xml:space="preserve"> </w:t>
        </w:r>
      </w:ins>
      <w:del w:id="23" w:author="Ahlem Gzara" w:date="2025-07-07T14:46:00Z">
        <w:r w:rsidRPr="00A20A87" w:rsidDel="00F84B69">
          <w:rPr>
            <w:rFonts w:cstheme="minorHAnsi"/>
            <w:sz w:val="24"/>
            <w:szCs w:val="24"/>
          </w:rPr>
          <w:delText xml:space="preserve">EI </w:delText>
        </w:r>
      </w:del>
      <w:r w:rsidRPr="00A20A87">
        <w:rPr>
          <w:rFonts w:cstheme="minorHAnsi"/>
          <w:sz w:val="24"/>
          <w:szCs w:val="24"/>
        </w:rPr>
        <w:t xml:space="preserve">à streptocoques du groupe </w:t>
      </w:r>
      <w:proofErr w:type="spellStart"/>
      <w:r w:rsidRPr="00A20A87">
        <w:rPr>
          <w:rFonts w:cstheme="minorHAnsi"/>
          <w:i/>
          <w:sz w:val="24"/>
          <w:szCs w:val="24"/>
        </w:rPr>
        <w:t>gallolyticus</w:t>
      </w:r>
      <w:proofErr w:type="spellEnd"/>
      <w:r w:rsidRPr="00A20A87">
        <w:rPr>
          <w:rFonts w:cstheme="minorHAnsi"/>
          <w:sz w:val="24"/>
          <w:szCs w:val="24"/>
        </w:rPr>
        <w:t xml:space="preserve"> et les streptocoques oraux sensibles à forte posologie à la Pénicilline G peuvent s’appliquer au pneumocoque sensible à forte posologie à la </w:t>
      </w:r>
      <w:r w:rsidR="0030045F" w:rsidRPr="00A20A87">
        <w:rPr>
          <w:rFonts w:cstheme="minorHAnsi"/>
          <w:sz w:val="24"/>
          <w:szCs w:val="24"/>
        </w:rPr>
        <w:t>P</w:t>
      </w:r>
      <w:r w:rsidRPr="00A20A87">
        <w:rPr>
          <w:rFonts w:cstheme="minorHAnsi"/>
          <w:sz w:val="24"/>
          <w:szCs w:val="24"/>
        </w:rPr>
        <w:t xml:space="preserve">énicilline (CMI 0,250-2 mg/l). Certains auteurs recommandent de traiter les endocardites à pneumocoque sensible à forte posologie ou résistant à la </w:t>
      </w:r>
      <w:r w:rsidR="0030045F" w:rsidRPr="00A20A87">
        <w:rPr>
          <w:rFonts w:cstheme="minorHAnsi"/>
          <w:sz w:val="24"/>
          <w:szCs w:val="24"/>
        </w:rPr>
        <w:t>P</w:t>
      </w:r>
      <w:r w:rsidRPr="00A20A87">
        <w:rPr>
          <w:rFonts w:cstheme="minorHAnsi"/>
          <w:sz w:val="24"/>
          <w:szCs w:val="24"/>
        </w:rPr>
        <w:t xml:space="preserve">énicilline par la </w:t>
      </w:r>
      <w:r w:rsidR="0030045F" w:rsidRPr="00A20A87">
        <w:rPr>
          <w:rFonts w:cstheme="minorHAnsi"/>
          <w:sz w:val="24"/>
          <w:szCs w:val="24"/>
        </w:rPr>
        <w:t>C</w:t>
      </w:r>
      <w:r w:rsidRPr="00A20A87">
        <w:rPr>
          <w:rFonts w:cstheme="minorHAnsi"/>
          <w:sz w:val="24"/>
          <w:szCs w:val="24"/>
        </w:rPr>
        <w:t xml:space="preserve">eftriaxone ou le </w:t>
      </w:r>
      <w:proofErr w:type="spellStart"/>
      <w:r w:rsidR="0030045F" w:rsidRPr="00A20A87">
        <w:rPr>
          <w:rFonts w:cstheme="minorHAnsi"/>
          <w:sz w:val="24"/>
          <w:szCs w:val="24"/>
        </w:rPr>
        <w:t>C</w:t>
      </w:r>
      <w:r w:rsidRPr="00A20A87">
        <w:rPr>
          <w:rFonts w:cstheme="minorHAnsi"/>
          <w:sz w:val="24"/>
          <w:szCs w:val="24"/>
        </w:rPr>
        <w:t>éfotaxime</w:t>
      </w:r>
      <w:proofErr w:type="spellEnd"/>
      <w:r w:rsidRPr="00A20A87">
        <w:rPr>
          <w:rFonts w:cstheme="minorHAnsi"/>
          <w:sz w:val="24"/>
          <w:szCs w:val="24"/>
        </w:rPr>
        <w:t xml:space="preserve"> à forte posologie +/- </w:t>
      </w:r>
      <w:r w:rsidR="0030045F" w:rsidRPr="00A20A87">
        <w:rPr>
          <w:rFonts w:cstheme="minorHAnsi"/>
          <w:sz w:val="24"/>
          <w:szCs w:val="24"/>
        </w:rPr>
        <w:t>V</w:t>
      </w:r>
      <w:r w:rsidRPr="00A20A87">
        <w:rPr>
          <w:rFonts w:cstheme="minorHAnsi"/>
          <w:sz w:val="24"/>
          <w:szCs w:val="24"/>
        </w:rPr>
        <w:t xml:space="preserve">ancomycine. </w:t>
      </w:r>
    </w:p>
    <w:p w:rsidR="00821EFB" w:rsidRPr="00A20A87" w:rsidRDefault="00BB290A" w:rsidP="00A20A87">
      <w:pPr>
        <w:spacing w:line="276" w:lineRule="auto"/>
        <w:rPr>
          <w:rFonts w:cstheme="minorHAnsi"/>
          <w:sz w:val="24"/>
          <w:szCs w:val="24"/>
        </w:rPr>
      </w:pPr>
      <w:r w:rsidRPr="00A20A87">
        <w:rPr>
          <w:rFonts w:cstheme="minorHAnsi"/>
          <w:b/>
          <w:i/>
          <w:sz w:val="24"/>
          <w:szCs w:val="24"/>
        </w:rPr>
        <w:t>-</w:t>
      </w:r>
      <w:ins w:id="24" w:author="Ahlem Gzara" w:date="2025-07-07T14:46:00Z">
        <w:r w:rsidR="00F84B69">
          <w:rPr>
            <w:rFonts w:cstheme="minorHAnsi"/>
            <w:b/>
            <w:i/>
            <w:sz w:val="24"/>
            <w:szCs w:val="24"/>
          </w:rPr>
          <w:t xml:space="preserve"> </w:t>
        </w:r>
      </w:ins>
      <w:r w:rsidRPr="00A20A87">
        <w:rPr>
          <w:rFonts w:cstheme="minorHAnsi"/>
          <w:b/>
          <w:i/>
          <w:sz w:val="24"/>
          <w:szCs w:val="24"/>
        </w:rPr>
        <w:t>Entérocoques :</w:t>
      </w:r>
      <w:r w:rsidRPr="00A20A87">
        <w:rPr>
          <w:rFonts w:cstheme="minorHAnsi"/>
          <w:i/>
          <w:sz w:val="24"/>
          <w:szCs w:val="24"/>
        </w:rPr>
        <w:t xml:space="preserve"> </w:t>
      </w:r>
      <w:r w:rsidRPr="00A20A87">
        <w:rPr>
          <w:rFonts w:cstheme="minorHAnsi"/>
          <w:sz w:val="24"/>
          <w:szCs w:val="24"/>
        </w:rPr>
        <w:t xml:space="preserve">Il n’est pas recommandé de tester la </w:t>
      </w:r>
      <w:r w:rsidR="0030045F" w:rsidRPr="00A20A87">
        <w:rPr>
          <w:rFonts w:cstheme="minorHAnsi"/>
          <w:sz w:val="24"/>
          <w:szCs w:val="24"/>
        </w:rPr>
        <w:t>C</w:t>
      </w:r>
      <w:r w:rsidRPr="00A20A87">
        <w:rPr>
          <w:rFonts w:cstheme="minorHAnsi"/>
          <w:sz w:val="24"/>
          <w:szCs w:val="24"/>
        </w:rPr>
        <w:t>eftriaxone sur l’antibiogramme des entérocoques.</w:t>
      </w:r>
    </w:p>
    <w:p w:rsidR="00821EFB" w:rsidRDefault="00BB290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821EFB" w:rsidRDefault="00821EFB">
      <w:pPr>
        <w:rPr>
          <w:rFonts w:cstheme="minorHAnsi"/>
          <w:color w:val="0070C0"/>
          <w:sz w:val="24"/>
          <w:szCs w:val="24"/>
        </w:rPr>
      </w:pPr>
    </w:p>
    <w:p w:rsidR="00821EFB" w:rsidRDefault="00BB290A">
      <w:pPr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Modalités de prescription</w:t>
      </w:r>
    </w:p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4"/>
        <w:gridCol w:w="7832"/>
      </w:tblGrid>
      <w:tr w:rsidR="00821EFB">
        <w:trPr>
          <w:trHeight w:val="340"/>
        </w:trPr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</w:tcPr>
          <w:p w:rsidR="00821EFB" w:rsidRDefault="00BB290A">
            <w:pPr>
              <w:spacing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Molécules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</w:tcPr>
          <w:p w:rsidR="00821EFB" w:rsidRDefault="00BB290A">
            <w:pPr>
              <w:spacing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Modalités</w:t>
            </w:r>
          </w:p>
        </w:tc>
      </w:tr>
      <w:tr w:rsidR="00821EFB">
        <w:trPr>
          <w:trHeight w:val="34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821EFB" w:rsidRDefault="00BB29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Ampicilline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21EFB" w:rsidRDefault="00BB29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200 mg/kg/j soit 2 g toutes les 4 h en IVD</w:t>
            </w:r>
          </w:p>
        </w:tc>
      </w:tr>
      <w:tr w:rsidR="00821EFB">
        <w:trPr>
          <w:trHeight w:val="34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821EFB" w:rsidRDefault="00BB29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Céfazoline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21EFB" w:rsidRDefault="00BB29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150 mg/kg/j soit 2 g toutes les 8 h en IVD</w:t>
            </w:r>
          </w:p>
        </w:tc>
      </w:tr>
      <w:tr w:rsidR="00821EFB">
        <w:trPr>
          <w:trHeight w:val="34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821EFB" w:rsidRDefault="00BB29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Ceftriaxone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21EFB" w:rsidRDefault="00BB29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 g par 24 h </w:t>
            </w:r>
            <w:r w:rsidR="0030045F">
              <w:rPr>
                <w:rFonts w:cstheme="minorHAnsi"/>
                <w:sz w:val="24"/>
                <w:szCs w:val="24"/>
              </w:rPr>
              <w:t xml:space="preserve">en IVD, si </w:t>
            </w:r>
            <w:r>
              <w:rPr>
                <w:rFonts w:cstheme="minorHAnsi"/>
                <w:sz w:val="24"/>
                <w:szCs w:val="24"/>
              </w:rPr>
              <w:t xml:space="preserve">Streptocoque </w:t>
            </w:r>
          </w:p>
          <w:p w:rsidR="00821EFB" w:rsidRDefault="00BB29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 g toutes les 12h </w:t>
            </w:r>
            <w:r w:rsidR="0030045F">
              <w:rPr>
                <w:rFonts w:cstheme="minorHAnsi"/>
                <w:sz w:val="24"/>
                <w:szCs w:val="24"/>
              </w:rPr>
              <w:t xml:space="preserve">en IVD, </w:t>
            </w:r>
            <w:r>
              <w:rPr>
                <w:rFonts w:cstheme="minorHAnsi"/>
                <w:sz w:val="24"/>
                <w:szCs w:val="24"/>
              </w:rPr>
              <w:t xml:space="preserve">si Entérocoque </w:t>
            </w:r>
          </w:p>
        </w:tc>
      </w:tr>
      <w:tr w:rsidR="00821EFB">
        <w:trPr>
          <w:trHeight w:val="34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821EFB" w:rsidRDefault="00BB29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Oxacilline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21EFB" w:rsidRDefault="00BB29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200 mg/kg/j soit 2 g toutes les 4 h en IVD</w:t>
            </w:r>
          </w:p>
        </w:tc>
      </w:tr>
      <w:tr w:rsidR="00821EFB">
        <w:trPr>
          <w:trHeight w:val="34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821EFB" w:rsidRDefault="00BB29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Gentamicine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821EFB" w:rsidRDefault="00BB29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3-6 mg/kg/j (8-10 mg/kg/j si état septique grave) en DUJ en perfusion sur 30 à 45 minutes</w:t>
            </w:r>
          </w:p>
        </w:tc>
      </w:tr>
      <w:tr w:rsidR="00821EFB">
        <w:trPr>
          <w:trHeight w:val="34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821EFB" w:rsidRDefault="00BB29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Rifampicine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821EFB" w:rsidRDefault="00BB29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20 à 30 mg/kg/j 900mg (≤70 kg) en une prise ou 1200mg (&gt;70kg) en 2 prises IV ou per os à jeun </w:t>
            </w:r>
          </w:p>
        </w:tc>
      </w:tr>
      <w:tr w:rsidR="00821EFB">
        <w:trPr>
          <w:trHeight w:val="340"/>
        </w:trPr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</w:tcPr>
          <w:p w:rsidR="00821EFB" w:rsidRDefault="00BB29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Vancomycine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21EFB" w:rsidRDefault="00BB29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Dose de charge 15mg/kg sur 1h puis 30mg/kg/24h en continu</w:t>
            </w:r>
          </w:p>
        </w:tc>
      </w:tr>
    </w:tbl>
    <w:p w:rsidR="00821EFB" w:rsidRDefault="00821EFB">
      <w:pPr>
        <w:rPr>
          <w:rFonts w:ascii="Tahoma" w:hAnsi="Tahoma" w:cs="Tahoma"/>
          <w:b/>
          <w:sz w:val="24"/>
          <w:szCs w:val="24"/>
        </w:rPr>
      </w:pPr>
    </w:p>
    <w:p w:rsidR="00821EFB" w:rsidRDefault="00BB290A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br w:type="page"/>
      </w:r>
    </w:p>
    <w:p w:rsidR="00821EFB" w:rsidRDefault="00BB290A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noProof/>
          <w:sz w:val="24"/>
          <w:szCs w:val="24"/>
          <w:lang w:eastAsia="fr-FR"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-304165</wp:posOffset>
                </wp:positionH>
                <wp:positionV relativeFrom="paragraph">
                  <wp:posOffset>-452120</wp:posOffset>
                </wp:positionV>
                <wp:extent cx="6496050" cy="453390"/>
                <wp:effectExtent l="0" t="0" r="0" b="3810"/>
                <wp:wrapSquare wrapText="bothSides"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6050" cy="45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 w:rsidR="00821EFB" w:rsidRDefault="00BB290A">
                            <w:pPr>
                              <w:shd w:val="clear" w:color="auto" w:fill="DBE5F1" w:themeFill="accent1" w:themeFillTint="33"/>
                              <w:ind w:firstLine="142"/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 xml:space="preserve">Endocardites </w:t>
                            </w:r>
                            <w:proofErr w:type="spellStart"/>
                            <w:ins w:id="25" w:author="Ahlem Gzara" w:date="2025-07-07T14:47:00Z">
                              <w:r w:rsidR="00F84B69">
                                <w:rPr>
                                  <w:sz w:val="40"/>
                                </w:rPr>
                                <w:t xml:space="preserve">infectieuses </w:t>
                              </w:r>
                            </w:ins>
                            <w:proofErr w:type="spellEnd"/>
                            <w:r>
                              <w:rPr>
                                <w:sz w:val="40"/>
                              </w:rPr>
                              <w:t>à hémocultures négatives (EIHN)</w:t>
                            </w:r>
                          </w:p>
                          <w:p w:rsidR="005D6075" w:rsidRDefault="005D6075"/>
                          <w:p w:rsidR="00821EFB" w:rsidRDefault="00BB290A">
                            <w:pPr>
                              <w:shd w:val="clear" w:color="auto" w:fill="DBE5F1" w:themeFill="accent1" w:themeFillTint="33"/>
                              <w:ind w:firstLine="142"/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Endocardites à hémocultures négatives (EIHN)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style="position:absolute;left:0;text-align:left;margin-left:-23.95pt;margin-top:-35.6pt;width:511.5pt;height:35.7pt;z-index:25166540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" stroked="f">
                <v:textbox>
                  <w:txbxContent>
                    <w:p w:rsidR="00821EFB" w:rsidRDefault="00BB290A">
                      <w:pPr>
                        <w:shd w:val="clear" w:color="auto" w:fill="DBE5F1" w:themeFill="accent1" w:themeFillTint="33"/>
                        <w:ind w:firstLine="142"/>
                        <w:jc w:val="center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 xml:space="preserve">Endocardites </w:t>
                      </w:r>
                      <w:proofErr w:type="spellStart"/>
                      <w:ins w:id="26" w:author="Ahlem Gzara" w:date="2025-07-07T14:47:00Z">
                        <w:r w:rsidR="00F84B69">
                          <w:rPr>
                            <w:sz w:val="40"/>
                          </w:rPr>
                          <w:t xml:space="preserve">infectieuses </w:t>
                        </w:r>
                      </w:ins>
                      <w:proofErr w:type="spellEnd"/>
                      <w:r>
                        <w:rPr>
                          <w:sz w:val="40"/>
                        </w:rPr>
                        <w:t>à hémocultures négatives (EIHN)</w:t>
                      </w:r>
                    </w:p>
                    <w:p w:rsidR="005D6075" w:rsidRDefault="005D6075"/>
                    <w:p w:rsidR="00821EFB" w:rsidRDefault="00BB290A">
                      <w:pPr>
                        <w:shd w:val="clear" w:color="auto" w:fill="DBE5F1" w:themeFill="accent1" w:themeFillTint="33"/>
                        <w:ind w:firstLine="142"/>
                        <w:jc w:val="center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Endocardites à hémocultures négatives (EIHN)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21EFB" w:rsidRPr="00A20A87" w:rsidRDefault="00BB290A" w:rsidP="00A20A87">
      <w:pPr>
        <w:spacing w:line="276" w:lineRule="auto"/>
        <w:rPr>
          <w:rFonts w:eastAsia="Times New Roman" w:cstheme="minorHAnsi"/>
          <w:sz w:val="24"/>
          <w:szCs w:val="24"/>
          <w:lang w:eastAsia="fr-FR"/>
        </w:rPr>
      </w:pPr>
      <w:r w:rsidRPr="00A20A87">
        <w:rPr>
          <w:rFonts w:eastAsia="Times New Roman" w:cstheme="minorHAnsi"/>
          <w:sz w:val="24"/>
          <w:szCs w:val="24"/>
          <w:lang w:eastAsia="fr-FR"/>
        </w:rPr>
        <w:t>L'endocardite infectieuse à hémocultures négatives (EIHN) peut représenter jusqu'à 35 % des cas d'endocardite infectieuse. Les causes des EIHN sont variées, telles que :</w:t>
      </w:r>
    </w:p>
    <w:p w:rsidR="00821EFB" w:rsidRPr="00A20A87" w:rsidRDefault="00BB290A" w:rsidP="00A20A87">
      <w:pPr>
        <w:numPr>
          <w:ilvl w:val="0"/>
          <w:numId w:val="2"/>
        </w:numPr>
        <w:spacing w:line="276" w:lineRule="auto"/>
        <w:rPr>
          <w:rFonts w:eastAsia="Times New Roman" w:cstheme="minorHAnsi"/>
          <w:sz w:val="24"/>
          <w:szCs w:val="24"/>
          <w:lang w:eastAsia="fr-FR"/>
        </w:rPr>
      </w:pPr>
      <w:r w:rsidRPr="00A20A87">
        <w:rPr>
          <w:rFonts w:eastAsia="Times New Roman" w:cstheme="minorHAnsi"/>
          <w:sz w:val="24"/>
          <w:szCs w:val="24"/>
          <w:lang w:eastAsia="fr-FR"/>
        </w:rPr>
        <w:t>Traitement antibiotique avant la collecte des hémocultures</w:t>
      </w:r>
    </w:p>
    <w:p w:rsidR="00821EFB" w:rsidRPr="00A20A87" w:rsidRDefault="00BB290A" w:rsidP="00A20A87">
      <w:pPr>
        <w:numPr>
          <w:ilvl w:val="0"/>
          <w:numId w:val="2"/>
        </w:numPr>
        <w:spacing w:line="276" w:lineRule="auto"/>
        <w:rPr>
          <w:rFonts w:eastAsia="Times New Roman" w:cstheme="minorHAnsi"/>
          <w:sz w:val="24"/>
          <w:szCs w:val="24"/>
          <w:lang w:eastAsia="fr-FR"/>
        </w:rPr>
      </w:pPr>
      <w:r w:rsidRPr="00A20A87">
        <w:rPr>
          <w:rFonts w:eastAsia="Times New Roman" w:cstheme="minorHAnsi"/>
          <w:sz w:val="24"/>
          <w:szCs w:val="24"/>
          <w:lang w:eastAsia="fr-FR"/>
        </w:rPr>
        <w:t>Prélèvement d'échantillons sous-optimal (nombre d’hémocultures, volume de sang prélevé, type de flacons)</w:t>
      </w:r>
    </w:p>
    <w:p w:rsidR="00821EFB" w:rsidRPr="00A20A87" w:rsidRDefault="00BB290A" w:rsidP="00A20A87">
      <w:pPr>
        <w:numPr>
          <w:ilvl w:val="0"/>
          <w:numId w:val="2"/>
        </w:numPr>
        <w:spacing w:line="276" w:lineRule="auto"/>
        <w:rPr>
          <w:rFonts w:eastAsia="Times New Roman" w:cstheme="minorHAnsi"/>
          <w:i/>
          <w:sz w:val="24"/>
          <w:szCs w:val="24"/>
          <w:lang w:eastAsia="fr-FR"/>
        </w:rPr>
      </w:pPr>
      <w:r w:rsidRPr="00A20A87">
        <w:rPr>
          <w:rFonts w:eastAsia="Times New Roman" w:cstheme="minorHAnsi"/>
          <w:sz w:val="24"/>
          <w:szCs w:val="24"/>
          <w:lang w:eastAsia="fr-FR"/>
        </w:rPr>
        <w:t xml:space="preserve">Infection due à des micro-organismes exigeants et à croissance lente ou difficile par exemple, </w:t>
      </w:r>
    </w:p>
    <w:p w:rsidR="00821EFB" w:rsidRPr="00A20A87" w:rsidRDefault="00BB290A" w:rsidP="00A20A87">
      <w:pPr>
        <w:pStyle w:val="Paragraphedeliste"/>
        <w:numPr>
          <w:ilvl w:val="1"/>
          <w:numId w:val="2"/>
        </w:numPr>
        <w:spacing w:line="276" w:lineRule="auto"/>
        <w:rPr>
          <w:rFonts w:eastAsia="Times New Roman" w:cstheme="minorHAnsi"/>
          <w:i/>
          <w:sz w:val="24"/>
          <w:szCs w:val="24"/>
          <w:lang w:eastAsia="fr-FR"/>
        </w:rPr>
      </w:pPr>
      <w:r w:rsidRPr="00A20A87">
        <w:rPr>
          <w:rFonts w:eastAsia="Times New Roman" w:cstheme="minorHAnsi"/>
          <w:sz w:val="24"/>
          <w:szCs w:val="24"/>
          <w:lang w:eastAsia="fr-FR"/>
        </w:rPr>
        <w:t xml:space="preserve">Les streptocoques aux besoins nutritionnels spécifiques « streptocoques déficients » renommés </w:t>
      </w:r>
      <w:proofErr w:type="spellStart"/>
      <w:r w:rsidRPr="00A20A87">
        <w:rPr>
          <w:rFonts w:eastAsia="Times New Roman" w:cstheme="minorHAnsi"/>
          <w:i/>
          <w:sz w:val="24"/>
          <w:szCs w:val="24"/>
          <w:lang w:eastAsia="fr-FR"/>
        </w:rPr>
        <w:t>Abiotrophia</w:t>
      </w:r>
      <w:proofErr w:type="spellEnd"/>
      <w:r w:rsidRPr="00A20A87">
        <w:rPr>
          <w:rFonts w:eastAsia="Times New Roman" w:cstheme="minorHAnsi"/>
          <w:i/>
          <w:sz w:val="24"/>
          <w:szCs w:val="24"/>
          <w:lang w:eastAsia="fr-FR"/>
        </w:rPr>
        <w:t xml:space="preserve"> </w:t>
      </w:r>
      <w:proofErr w:type="spellStart"/>
      <w:r w:rsidRPr="00A20A87">
        <w:rPr>
          <w:rFonts w:eastAsia="Times New Roman" w:cstheme="minorHAnsi"/>
          <w:i/>
          <w:sz w:val="24"/>
          <w:szCs w:val="24"/>
          <w:lang w:eastAsia="fr-FR"/>
        </w:rPr>
        <w:t>spp</w:t>
      </w:r>
      <w:proofErr w:type="spellEnd"/>
      <w:r w:rsidRPr="00A20A87">
        <w:rPr>
          <w:rFonts w:eastAsia="Times New Roman" w:cstheme="minorHAnsi"/>
          <w:i/>
          <w:sz w:val="24"/>
          <w:szCs w:val="24"/>
          <w:lang w:eastAsia="fr-FR"/>
        </w:rPr>
        <w:t xml:space="preserve">, </w:t>
      </w:r>
      <w:proofErr w:type="spellStart"/>
      <w:r w:rsidRPr="00A20A87">
        <w:rPr>
          <w:rFonts w:eastAsia="Times New Roman" w:cstheme="minorHAnsi"/>
          <w:i/>
          <w:sz w:val="24"/>
          <w:szCs w:val="24"/>
          <w:lang w:eastAsia="fr-FR"/>
        </w:rPr>
        <w:t>Granulicatella</w:t>
      </w:r>
      <w:proofErr w:type="spellEnd"/>
      <w:r w:rsidRPr="00A20A87">
        <w:rPr>
          <w:rFonts w:eastAsia="Times New Roman" w:cstheme="minorHAnsi"/>
          <w:i/>
          <w:sz w:val="24"/>
          <w:szCs w:val="24"/>
          <w:lang w:eastAsia="fr-FR"/>
        </w:rPr>
        <w:t xml:space="preserve"> </w:t>
      </w:r>
      <w:proofErr w:type="spellStart"/>
      <w:r w:rsidRPr="00A20A87">
        <w:rPr>
          <w:rFonts w:eastAsia="Times New Roman" w:cstheme="minorHAnsi"/>
          <w:i/>
          <w:sz w:val="24"/>
          <w:szCs w:val="24"/>
          <w:lang w:eastAsia="fr-FR"/>
        </w:rPr>
        <w:t>spp</w:t>
      </w:r>
      <w:proofErr w:type="spellEnd"/>
      <w:r w:rsidRPr="00A20A87">
        <w:rPr>
          <w:rFonts w:eastAsia="Times New Roman" w:cstheme="minorHAnsi"/>
          <w:i/>
          <w:sz w:val="24"/>
          <w:szCs w:val="24"/>
          <w:lang w:eastAsia="fr-FR"/>
        </w:rPr>
        <w:t>.</w:t>
      </w:r>
    </w:p>
    <w:p w:rsidR="00821EFB" w:rsidRPr="00A20A87" w:rsidRDefault="00BB290A" w:rsidP="00A20A87">
      <w:pPr>
        <w:pStyle w:val="Paragraphedeliste"/>
        <w:numPr>
          <w:ilvl w:val="1"/>
          <w:numId w:val="2"/>
        </w:numPr>
        <w:spacing w:line="276" w:lineRule="auto"/>
        <w:rPr>
          <w:rFonts w:eastAsia="Times New Roman" w:cstheme="minorHAnsi"/>
          <w:i/>
          <w:sz w:val="24"/>
          <w:szCs w:val="24"/>
          <w:lang w:eastAsia="fr-FR"/>
        </w:rPr>
      </w:pPr>
      <w:r w:rsidRPr="00A20A87">
        <w:rPr>
          <w:rFonts w:eastAsia="Times New Roman" w:cstheme="minorHAnsi"/>
          <w:sz w:val="24"/>
          <w:szCs w:val="24"/>
          <w:lang w:eastAsia="fr-FR"/>
        </w:rPr>
        <w:t xml:space="preserve">Bactéries du groupe HACEK </w:t>
      </w:r>
      <w:r w:rsidRPr="00A20A87">
        <w:rPr>
          <w:rFonts w:eastAsia="Times New Roman" w:cstheme="minorHAnsi"/>
          <w:i/>
          <w:sz w:val="24"/>
          <w:szCs w:val="24"/>
          <w:lang w:eastAsia="fr-FR"/>
        </w:rPr>
        <w:t xml:space="preserve">(Haemophilus*, </w:t>
      </w:r>
      <w:proofErr w:type="spellStart"/>
      <w:r w:rsidRPr="00A20A87">
        <w:rPr>
          <w:rFonts w:eastAsia="Times New Roman" w:cstheme="minorHAnsi"/>
          <w:i/>
          <w:sz w:val="24"/>
          <w:szCs w:val="24"/>
          <w:lang w:eastAsia="fr-FR"/>
        </w:rPr>
        <w:t>Actinobacillus</w:t>
      </w:r>
      <w:proofErr w:type="spellEnd"/>
      <w:r w:rsidRPr="00A20A87">
        <w:rPr>
          <w:rFonts w:eastAsia="Times New Roman" w:cstheme="minorHAnsi"/>
          <w:i/>
          <w:sz w:val="24"/>
          <w:szCs w:val="24"/>
          <w:lang w:eastAsia="fr-FR"/>
        </w:rPr>
        <w:t xml:space="preserve">*, </w:t>
      </w:r>
      <w:proofErr w:type="spellStart"/>
      <w:r w:rsidRPr="00A20A87">
        <w:rPr>
          <w:rFonts w:eastAsia="Times New Roman" w:cstheme="minorHAnsi"/>
          <w:i/>
          <w:sz w:val="24"/>
          <w:szCs w:val="24"/>
          <w:lang w:eastAsia="fr-FR"/>
        </w:rPr>
        <w:t>Cardiobacterium</w:t>
      </w:r>
      <w:proofErr w:type="spellEnd"/>
      <w:r w:rsidRPr="00A20A87">
        <w:rPr>
          <w:rFonts w:eastAsia="Times New Roman" w:cstheme="minorHAnsi"/>
          <w:i/>
          <w:sz w:val="24"/>
          <w:szCs w:val="24"/>
          <w:lang w:eastAsia="fr-FR"/>
        </w:rPr>
        <w:t xml:space="preserve">, </w:t>
      </w:r>
      <w:proofErr w:type="spellStart"/>
      <w:r w:rsidRPr="00A20A87">
        <w:rPr>
          <w:rFonts w:eastAsia="Times New Roman" w:cstheme="minorHAnsi"/>
          <w:i/>
          <w:sz w:val="24"/>
          <w:szCs w:val="24"/>
          <w:lang w:eastAsia="fr-FR"/>
        </w:rPr>
        <w:t>Eikenella</w:t>
      </w:r>
      <w:proofErr w:type="spellEnd"/>
      <w:r w:rsidRPr="00A20A87">
        <w:rPr>
          <w:rFonts w:eastAsia="Times New Roman" w:cstheme="minorHAnsi"/>
          <w:i/>
          <w:sz w:val="24"/>
          <w:szCs w:val="24"/>
          <w:lang w:eastAsia="fr-FR"/>
        </w:rPr>
        <w:t xml:space="preserve">, </w:t>
      </w:r>
      <w:proofErr w:type="spellStart"/>
      <w:r w:rsidRPr="00A20A87">
        <w:rPr>
          <w:rFonts w:eastAsia="Times New Roman" w:cstheme="minorHAnsi"/>
          <w:i/>
          <w:sz w:val="24"/>
          <w:szCs w:val="24"/>
          <w:lang w:eastAsia="fr-FR"/>
        </w:rPr>
        <w:t>Kingella</w:t>
      </w:r>
      <w:proofErr w:type="spellEnd"/>
      <w:r w:rsidRPr="00A20A87">
        <w:rPr>
          <w:rFonts w:eastAsia="Times New Roman" w:cstheme="minorHAnsi"/>
          <w:i/>
          <w:sz w:val="24"/>
          <w:szCs w:val="24"/>
          <w:lang w:eastAsia="fr-FR"/>
        </w:rPr>
        <w:t>)</w:t>
      </w:r>
    </w:p>
    <w:p w:rsidR="00821EFB" w:rsidRPr="00A20A87" w:rsidRDefault="00BB290A" w:rsidP="00A20A87">
      <w:pPr>
        <w:pStyle w:val="Paragraphedeliste"/>
        <w:spacing w:line="276" w:lineRule="auto"/>
        <w:ind w:left="708"/>
        <w:rPr>
          <w:rFonts w:eastAsia="Times New Roman" w:cstheme="minorHAnsi"/>
          <w:i/>
          <w:sz w:val="24"/>
          <w:szCs w:val="24"/>
          <w:lang w:eastAsia="fr-FR"/>
        </w:rPr>
      </w:pPr>
      <w:r w:rsidRPr="00A20A87">
        <w:rPr>
          <w:rFonts w:eastAsia="Times New Roman" w:cstheme="minorHAnsi"/>
          <w:i/>
          <w:sz w:val="24"/>
          <w:szCs w:val="24"/>
          <w:lang w:eastAsia="fr-FR"/>
        </w:rPr>
        <w:t xml:space="preserve">*Le genre </w:t>
      </w:r>
      <w:proofErr w:type="spellStart"/>
      <w:r w:rsidRPr="00A20A87">
        <w:rPr>
          <w:rFonts w:eastAsia="Times New Roman" w:cstheme="minorHAnsi"/>
          <w:i/>
          <w:sz w:val="24"/>
          <w:szCs w:val="24"/>
          <w:lang w:eastAsia="fr-FR"/>
        </w:rPr>
        <w:t>Aggregatibacter</w:t>
      </w:r>
      <w:proofErr w:type="spellEnd"/>
      <w:r w:rsidRPr="00A20A87">
        <w:rPr>
          <w:rFonts w:eastAsia="Times New Roman" w:cstheme="minorHAnsi"/>
          <w:i/>
          <w:sz w:val="24"/>
          <w:szCs w:val="24"/>
          <w:lang w:eastAsia="fr-FR"/>
        </w:rPr>
        <w:t xml:space="preserve"> créé en 2006, regroupe : </w:t>
      </w:r>
      <w:proofErr w:type="spellStart"/>
      <w:r w:rsidRPr="00A20A87">
        <w:rPr>
          <w:rFonts w:eastAsia="Times New Roman" w:cstheme="minorHAnsi"/>
          <w:i/>
          <w:sz w:val="24"/>
          <w:szCs w:val="24"/>
          <w:lang w:eastAsia="fr-FR"/>
        </w:rPr>
        <w:t>Actinobacillus</w:t>
      </w:r>
      <w:proofErr w:type="spellEnd"/>
      <w:r w:rsidRPr="00A20A87">
        <w:rPr>
          <w:rFonts w:eastAsia="Times New Roman" w:cstheme="minorHAnsi"/>
          <w:i/>
          <w:sz w:val="24"/>
          <w:szCs w:val="24"/>
          <w:lang w:eastAsia="fr-FR"/>
        </w:rPr>
        <w:t xml:space="preserve"> </w:t>
      </w:r>
      <w:proofErr w:type="spellStart"/>
      <w:r w:rsidRPr="00A20A87">
        <w:rPr>
          <w:rFonts w:eastAsia="Times New Roman" w:cstheme="minorHAnsi"/>
          <w:i/>
          <w:sz w:val="24"/>
          <w:szCs w:val="24"/>
          <w:lang w:eastAsia="fr-FR"/>
        </w:rPr>
        <w:t>actinomycetem</w:t>
      </w:r>
      <w:proofErr w:type="spellEnd"/>
      <w:r w:rsidRPr="00A20A87">
        <w:rPr>
          <w:rFonts w:eastAsia="Times New Roman" w:cstheme="minorHAnsi"/>
          <w:i/>
          <w:sz w:val="24"/>
          <w:szCs w:val="24"/>
          <w:lang w:eastAsia="fr-FR"/>
        </w:rPr>
        <w:t xml:space="preserve"> </w:t>
      </w:r>
      <w:proofErr w:type="spellStart"/>
      <w:r w:rsidRPr="00A20A87">
        <w:rPr>
          <w:rFonts w:eastAsia="Times New Roman" w:cstheme="minorHAnsi"/>
          <w:i/>
          <w:sz w:val="24"/>
          <w:szCs w:val="24"/>
          <w:lang w:eastAsia="fr-FR"/>
        </w:rPr>
        <w:t>comitans</w:t>
      </w:r>
      <w:proofErr w:type="spellEnd"/>
      <w:r w:rsidRPr="00A20A87">
        <w:rPr>
          <w:rFonts w:eastAsia="Times New Roman" w:cstheme="minorHAnsi"/>
          <w:i/>
          <w:sz w:val="24"/>
          <w:szCs w:val="24"/>
          <w:lang w:eastAsia="fr-FR"/>
        </w:rPr>
        <w:t>,</w:t>
      </w:r>
      <w:r w:rsidR="00A20A87">
        <w:rPr>
          <w:rFonts w:eastAsia="Times New Roman" w:cstheme="minorHAnsi"/>
          <w:i/>
          <w:sz w:val="24"/>
          <w:szCs w:val="24"/>
          <w:lang w:eastAsia="fr-FR"/>
        </w:rPr>
        <w:t xml:space="preserve"> </w:t>
      </w:r>
      <w:r w:rsidRPr="00A20A87">
        <w:rPr>
          <w:rFonts w:eastAsia="Times New Roman" w:cstheme="minorHAnsi"/>
          <w:i/>
          <w:sz w:val="24"/>
          <w:szCs w:val="24"/>
          <w:lang w:eastAsia="fr-FR"/>
        </w:rPr>
        <w:t xml:space="preserve">Haemophilus </w:t>
      </w:r>
      <w:proofErr w:type="spellStart"/>
      <w:r w:rsidRPr="00A20A87">
        <w:rPr>
          <w:rFonts w:eastAsia="Times New Roman" w:cstheme="minorHAnsi"/>
          <w:i/>
          <w:sz w:val="24"/>
          <w:szCs w:val="24"/>
          <w:lang w:eastAsia="fr-FR"/>
        </w:rPr>
        <w:t>aphrophilus</w:t>
      </w:r>
      <w:proofErr w:type="spellEnd"/>
      <w:r w:rsidRPr="00A20A87">
        <w:rPr>
          <w:rFonts w:eastAsia="Times New Roman" w:cstheme="minorHAnsi"/>
          <w:i/>
          <w:sz w:val="24"/>
          <w:szCs w:val="24"/>
          <w:lang w:eastAsia="fr-FR"/>
        </w:rPr>
        <w:t xml:space="preserve">, H. </w:t>
      </w:r>
      <w:proofErr w:type="spellStart"/>
      <w:r w:rsidRPr="00A20A87">
        <w:rPr>
          <w:rFonts w:eastAsia="Times New Roman" w:cstheme="minorHAnsi"/>
          <w:i/>
          <w:sz w:val="24"/>
          <w:szCs w:val="24"/>
          <w:lang w:eastAsia="fr-FR"/>
        </w:rPr>
        <w:t>paraphrophilus</w:t>
      </w:r>
      <w:proofErr w:type="spellEnd"/>
      <w:r w:rsidRPr="00A20A87">
        <w:rPr>
          <w:rFonts w:eastAsia="Times New Roman" w:cstheme="minorHAnsi"/>
          <w:i/>
          <w:sz w:val="24"/>
          <w:szCs w:val="24"/>
          <w:lang w:eastAsia="fr-FR"/>
        </w:rPr>
        <w:t>.</w:t>
      </w:r>
    </w:p>
    <w:p w:rsidR="00821EFB" w:rsidRPr="00A20A87" w:rsidRDefault="00BB290A" w:rsidP="00A20A87">
      <w:pPr>
        <w:pStyle w:val="Paragraphedeliste"/>
        <w:numPr>
          <w:ilvl w:val="1"/>
          <w:numId w:val="2"/>
        </w:numPr>
        <w:spacing w:line="276" w:lineRule="auto"/>
        <w:rPr>
          <w:rFonts w:eastAsia="Times New Roman" w:cstheme="minorHAnsi"/>
          <w:i/>
          <w:sz w:val="24"/>
          <w:szCs w:val="24"/>
          <w:lang w:eastAsia="fr-FR"/>
        </w:rPr>
      </w:pPr>
      <w:r w:rsidRPr="00A20A87">
        <w:rPr>
          <w:rFonts w:eastAsia="Times New Roman" w:cstheme="minorHAnsi"/>
          <w:i/>
          <w:sz w:val="24"/>
          <w:szCs w:val="24"/>
          <w:lang w:eastAsia="fr-FR"/>
        </w:rPr>
        <w:t>Brucella</w:t>
      </w:r>
    </w:p>
    <w:p w:rsidR="00821EFB" w:rsidRPr="00A20A87" w:rsidRDefault="00BB290A" w:rsidP="00A20A87">
      <w:pPr>
        <w:pStyle w:val="Paragraphedeliste"/>
        <w:numPr>
          <w:ilvl w:val="1"/>
          <w:numId w:val="2"/>
        </w:numPr>
        <w:spacing w:line="276" w:lineRule="auto"/>
        <w:rPr>
          <w:rFonts w:eastAsia="Times New Roman" w:cstheme="minorHAnsi"/>
          <w:i/>
          <w:sz w:val="24"/>
          <w:szCs w:val="24"/>
          <w:lang w:eastAsia="fr-FR"/>
        </w:rPr>
      </w:pPr>
      <w:r w:rsidRPr="00A20A87">
        <w:rPr>
          <w:rFonts w:eastAsia="Times New Roman" w:cstheme="minorHAnsi"/>
          <w:i/>
          <w:sz w:val="24"/>
          <w:szCs w:val="24"/>
          <w:lang w:eastAsia="fr-FR"/>
        </w:rPr>
        <w:t>Legionella</w:t>
      </w:r>
    </w:p>
    <w:p w:rsidR="00821EFB" w:rsidRPr="00A20A87" w:rsidRDefault="00BB290A" w:rsidP="00A20A87">
      <w:pPr>
        <w:pStyle w:val="Paragraphedeliste"/>
        <w:numPr>
          <w:ilvl w:val="1"/>
          <w:numId w:val="2"/>
        </w:numPr>
        <w:spacing w:line="276" w:lineRule="auto"/>
        <w:rPr>
          <w:rFonts w:eastAsia="Times New Roman" w:cstheme="minorHAnsi"/>
          <w:i/>
          <w:sz w:val="24"/>
          <w:szCs w:val="24"/>
          <w:lang w:eastAsia="fr-FR"/>
        </w:rPr>
      </w:pPr>
      <w:r w:rsidRPr="00A20A87">
        <w:rPr>
          <w:rFonts w:eastAsia="Times New Roman" w:cstheme="minorHAnsi"/>
          <w:i/>
          <w:sz w:val="24"/>
          <w:szCs w:val="24"/>
          <w:lang w:eastAsia="fr-FR"/>
        </w:rPr>
        <w:t>Mycobactéries</w:t>
      </w:r>
    </w:p>
    <w:p w:rsidR="00821EFB" w:rsidRPr="00A20A87" w:rsidRDefault="00BB290A" w:rsidP="00A20A87">
      <w:pPr>
        <w:pStyle w:val="Paragraphedeliste"/>
        <w:numPr>
          <w:ilvl w:val="1"/>
          <w:numId w:val="2"/>
        </w:numPr>
        <w:spacing w:line="276" w:lineRule="auto"/>
        <w:rPr>
          <w:rFonts w:eastAsia="Times New Roman" w:cstheme="minorHAnsi"/>
          <w:i/>
          <w:sz w:val="24"/>
          <w:szCs w:val="24"/>
          <w:lang w:eastAsia="fr-FR"/>
        </w:rPr>
      </w:pPr>
      <w:r w:rsidRPr="00A20A87">
        <w:rPr>
          <w:rFonts w:eastAsia="Times New Roman" w:cstheme="minorHAnsi"/>
          <w:i/>
          <w:sz w:val="24"/>
          <w:szCs w:val="24"/>
          <w:lang w:eastAsia="fr-FR"/>
        </w:rPr>
        <w:t>Levures et champignons</w:t>
      </w:r>
    </w:p>
    <w:p w:rsidR="00821EFB" w:rsidRPr="00A20A87" w:rsidRDefault="00F84B69" w:rsidP="00A20A87">
      <w:pPr>
        <w:numPr>
          <w:ilvl w:val="0"/>
          <w:numId w:val="2"/>
        </w:numPr>
        <w:spacing w:line="276" w:lineRule="auto"/>
        <w:rPr>
          <w:rFonts w:eastAsia="Times New Roman" w:cstheme="minorHAnsi"/>
          <w:sz w:val="24"/>
          <w:szCs w:val="24"/>
          <w:lang w:eastAsia="fr-FR"/>
        </w:rPr>
      </w:pPr>
      <w:ins w:id="27" w:author="Ahlem Gzara" w:date="2025-07-07T14:48:00Z">
        <w:r>
          <w:rPr>
            <w:rFonts w:cstheme="minorHAnsi"/>
            <w:sz w:val="24"/>
            <w:szCs w:val="24"/>
          </w:rPr>
          <w:t>E</w:t>
        </w:r>
        <w:r>
          <w:rPr>
            <w:rFonts w:cstheme="minorHAnsi"/>
            <w:sz w:val="24"/>
            <w:szCs w:val="24"/>
          </w:rPr>
          <w:t>ndocardite infectieuse</w:t>
        </w:r>
        <w:r w:rsidRPr="00A20A87">
          <w:rPr>
            <w:rFonts w:cstheme="minorHAnsi"/>
            <w:sz w:val="24"/>
            <w:szCs w:val="24"/>
          </w:rPr>
          <w:t xml:space="preserve"> </w:t>
        </w:r>
      </w:ins>
      <w:del w:id="28" w:author="Ahlem Gzara" w:date="2025-07-07T14:48:00Z">
        <w:r w:rsidR="00BB290A" w:rsidRPr="00A20A87" w:rsidDel="00F84B69">
          <w:rPr>
            <w:rFonts w:eastAsia="Times New Roman" w:cstheme="minorHAnsi"/>
            <w:sz w:val="24"/>
            <w:szCs w:val="24"/>
            <w:lang w:eastAsia="fr-FR"/>
          </w:rPr>
          <w:delText xml:space="preserve">EI </w:delText>
        </w:r>
      </w:del>
      <w:r w:rsidR="00BB290A" w:rsidRPr="00A20A87">
        <w:rPr>
          <w:rFonts w:eastAsia="Times New Roman" w:cstheme="minorHAnsi"/>
          <w:sz w:val="24"/>
          <w:szCs w:val="24"/>
          <w:lang w:eastAsia="fr-FR"/>
        </w:rPr>
        <w:t xml:space="preserve">à hémocultures conventionnelles toujours négatives, dues à des bactéries à développement intracellulaire obligatoire ou prédominant (environ 5 % des EI) : </w:t>
      </w:r>
    </w:p>
    <w:p w:rsidR="00821EFB" w:rsidRPr="00A20A87" w:rsidRDefault="00BB290A" w:rsidP="00A20A87">
      <w:pPr>
        <w:pStyle w:val="Paragraphedeliste"/>
        <w:numPr>
          <w:ilvl w:val="1"/>
          <w:numId w:val="2"/>
        </w:numPr>
        <w:spacing w:line="276" w:lineRule="auto"/>
        <w:rPr>
          <w:rFonts w:eastAsia="Times New Roman" w:cstheme="minorHAnsi"/>
          <w:sz w:val="24"/>
          <w:szCs w:val="24"/>
          <w:lang w:eastAsia="fr-FR"/>
        </w:rPr>
      </w:pPr>
      <w:proofErr w:type="spellStart"/>
      <w:r w:rsidRPr="00A20A87">
        <w:rPr>
          <w:rFonts w:eastAsia="Times New Roman" w:cstheme="minorHAnsi"/>
          <w:i/>
          <w:sz w:val="24"/>
          <w:szCs w:val="24"/>
          <w:lang w:eastAsia="fr-FR"/>
        </w:rPr>
        <w:t>Coxiella</w:t>
      </w:r>
      <w:proofErr w:type="spellEnd"/>
      <w:r w:rsidRPr="00A20A87">
        <w:rPr>
          <w:rFonts w:eastAsia="Times New Roman" w:cstheme="minorHAnsi"/>
          <w:i/>
          <w:sz w:val="24"/>
          <w:szCs w:val="24"/>
          <w:lang w:eastAsia="fr-FR"/>
        </w:rPr>
        <w:t xml:space="preserve"> </w:t>
      </w:r>
      <w:proofErr w:type="spellStart"/>
      <w:r w:rsidRPr="00A20A87">
        <w:rPr>
          <w:rFonts w:eastAsia="Times New Roman" w:cstheme="minorHAnsi"/>
          <w:i/>
          <w:sz w:val="24"/>
          <w:szCs w:val="24"/>
          <w:lang w:eastAsia="fr-FR"/>
        </w:rPr>
        <w:t>burnetii</w:t>
      </w:r>
      <w:proofErr w:type="spellEnd"/>
      <w:r w:rsidRPr="00A20A87">
        <w:rPr>
          <w:rFonts w:eastAsia="Times New Roman" w:cstheme="minorHAnsi"/>
          <w:sz w:val="24"/>
          <w:szCs w:val="24"/>
          <w:lang w:eastAsia="fr-FR"/>
        </w:rPr>
        <w:t xml:space="preserve">, </w:t>
      </w:r>
    </w:p>
    <w:p w:rsidR="00821EFB" w:rsidRPr="00A20A87" w:rsidRDefault="00BB290A" w:rsidP="00A20A87">
      <w:pPr>
        <w:pStyle w:val="Paragraphedeliste"/>
        <w:numPr>
          <w:ilvl w:val="1"/>
          <w:numId w:val="2"/>
        </w:numPr>
        <w:spacing w:line="276" w:lineRule="auto"/>
        <w:rPr>
          <w:rFonts w:eastAsia="Times New Roman" w:cstheme="minorHAnsi"/>
          <w:sz w:val="24"/>
          <w:szCs w:val="24"/>
          <w:lang w:eastAsia="fr-FR"/>
        </w:rPr>
      </w:pPr>
      <w:proofErr w:type="spellStart"/>
      <w:r w:rsidRPr="00A20A87">
        <w:rPr>
          <w:rFonts w:eastAsia="Times New Roman" w:cstheme="minorHAnsi"/>
          <w:i/>
          <w:sz w:val="24"/>
          <w:szCs w:val="24"/>
          <w:lang w:eastAsia="fr-FR"/>
        </w:rPr>
        <w:t>Bartonella</w:t>
      </w:r>
      <w:proofErr w:type="spellEnd"/>
      <w:r w:rsidRPr="00A20A87">
        <w:rPr>
          <w:rFonts w:eastAsia="Times New Roman" w:cstheme="minorHAnsi"/>
          <w:sz w:val="24"/>
          <w:szCs w:val="24"/>
          <w:lang w:eastAsia="fr-FR"/>
        </w:rPr>
        <w:t xml:space="preserve">, </w:t>
      </w:r>
    </w:p>
    <w:p w:rsidR="00821EFB" w:rsidRPr="00A20A87" w:rsidRDefault="00BB290A" w:rsidP="00A20A87">
      <w:pPr>
        <w:pStyle w:val="Paragraphedeliste"/>
        <w:numPr>
          <w:ilvl w:val="1"/>
          <w:numId w:val="2"/>
        </w:numPr>
        <w:spacing w:line="276" w:lineRule="auto"/>
        <w:rPr>
          <w:rFonts w:eastAsia="Times New Roman" w:cstheme="minorHAnsi"/>
          <w:sz w:val="24"/>
          <w:szCs w:val="24"/>
          <w:lang w:eastAsia="fr-FR"/>
        </w:rPr>
      </w:pPr>
      <w:proofErr w:type="spellStart"/>
      <w:r w:rsidRPr="00A20A87">
        <w:rPr>
          <w:rFonts w:eastAsia="Times New Roman" w:cstheme="minorHAnsi"/>
          <w:i/>
          <w:sz w:val="24"/>
          <w:szCs w:val="24"/>
          <w:lang w:eastAsia="fr-FR"/>
        </w:rPr>
        <w:t>Tropheryma</w:t>
      </w:r>
      <w:proofErr w:type="spellEnd"/>
      <w:r w:rsidRPr="00A20A87">
        <w:rPr>
          <w:rFonts w:eastAsia="Times New Roman" w:cstheme="minorHAnsi"/>
          <w:i/>
          <w:sz w:val="24"/>
          <w:szCs w:val="24"/>
          <w:lang w:eastAsia="fr-FR"/>
        </w:rPr>
        <w:t xml:space="preserve"> </w:t>
      </w:r>
      <w:proofErr w:type="spellStart"/>
      <w:r w:rsidRPr="00A20A87">
        <w:rPr>
          <w:rFonts w:eastAsia="Times New Roman" w:cstheme="minorHAnsi"/>
          <w:i/>
          <w:sz w:val="24"/>
          <w:szCs w:val="24"/>
          <w:lang w:eastAsia="fr-FR"/>
        </w:rPr>
        <w:t>whipplei</w:t>
      </w:r>
      <w:proofErr w:type="spellEnd"/>
    </w:p>
    <w:p w:rsidR="00821EFB" w:rsidRPr="00A20A87" w:rsidRDefault="00BB290A" w:rsidP="00A20A87">
      <w:pPr>
        <w:pStyle w:val="Paragraphedeliste"/>
        <w:numPr>
          <w:ilvl w:val="1"/>
          <w:numId w:val="2"/>
        </w:numPr>
        <w:spacing w:line="276" w:lineRule="auto"/>
        <w:rPr>
          <w:rFonts w:eastAsia="Times New Roman" w:cstheme="minorHAnsi"/>
          <w:i/>
          <w:sz w:val="24"/>
          <w:szCs w:val="24"/>
          <w:lang w:eastAsia="fr-FR"/>
        </w:rPr>
      </w:pPr>
      <w:r w:rsidRPr="00A20A87">
        <w:rPr>
          <w:rFonts w:eastAsia="Times New Roman" w:cstheme="minorHAnsi"/>
          <w:i/>
          <w:sz w:val="24"/>
          <w:szCs w:val="24"/>
          <w:lang w:eastAsia="fr-FR"/>
        </w:rPr>
        <w:t>Chlamydiae</w:t>
      </w:r>
    </w:p>
    <w:p w:rsidR="00821EFB" w:rsidRPr="00A20A87" w:rsidRDefault="00BB290A" w:rsidP="00A20A87">
      <w:pPr>
        <w:spacing w:line="276" w:lineRule="auto"/>
        <w:rPr>
          <w:rFonts w:eastAsia="Times New Roman" w:cstheme="minorHAnsi"/>
          <w:sz w:val="24"/>
          <w:szCs w:val="24"/>
          <w:lang w:eastAsia="fr-FR"/>
        </w:rPr>
      </w:pPr>
      <w:r w:rsidRPr="00A20A87">
        <w:rPr>
          <w:rFonts w:eastAsia="Times New Roman" w:cstheme="minorHAnsi"/>
          <w:sz w:val="24"/>
          <w:szCs w:val="24"/>
          <w:lang w:eastAsia="fr-FR"/>
        </w:rPr>
        <w:t>Le diagnostic se fait par des prélèvements spécifiques (sang hépariné, tissu) pour cultures cellulaires et amplification génique PCR.</w:t>
      </w:r>
    </w:p>
    <w:p w:rsidR="00821EFB" w:rsidRDefault="00821EFB">
      <w:pPr>
        <w:jc w:val="center"/>
        <w:rPr>
          <w:rFonts w:ascii="Tahoma" w:hAnsi="Tahoma" w:cs="Tahoma"/>
          <w:b/>
          <w:sz w:val="24"/>
          <w:szCs w:val="24"/>
        </w:rPr>
      </w:pPr>
    </w:p>
    <w:p w:rsidR="00821EFB" w:rsidRDefault="00821EFB">
      <w:pPr>
        <w:rPr>
          <w:rFonts w:ascii="Tahoma" w:hAnsi="Tahoma" w:cs="Tahoma"/>
          <w:b/>
          <w:sz w:val="24"/>
          <w:szCs w:val="24"/>
        </w:rPr>
      </w:pPr>
    </w:p>
    <w:p w:rsidR="00A20A87" w:rsidRDefault="00A20A87">
      <w:pPr>
        <w:rPr>
          <w:rFonts w:ascii="Tahoma" w:hAnsi="Tahoma" w:cs="Tahoma"/>
          <w:b/>
          <w:sz w:val="24"/>
          <w:szCs w:val="24"/>
        </w:rPr>
      </w:pPr>
    </w:p>
    <w:p w:rsidR="00A20A87" w:rsidRDefault="00A20A87">
      <w:pPr>
        <w:rPr>
          <w:rFonts w:ascii="Tahoma" w:hAnsi="Tahoma" w:cs="Tahoma"/>
          <w:b/>
          <w:sz w:val="24"/>
          <w:szCs w:val="24"/>
        </w:rPr>
      </w:pPr>
    </w:p>
    <w:p w:rsidR="00A20A87" w:rsidRDefault="00A20A87">
      <w:pPr>
        <w:rPr>
          <w:rFonts w:ascii="Tahoma" w:hAnsi="Tahoma" w:cs="Tahoma"/>
          <w:b/>
          <w:sz w:val="24"/>
          <w:szCs w:val="24"/>
        </w:rPr>
      </w:pPr>
    </w:p>
    <w:p w:rsidR="00A20A87" w:rsidRDefault="00A20A87">
      <w:pPr>
        <w:rPr>
          <w:rFonts w:ascii="Tahoma" w:hAnsi="Tahoma" w:cs="Tahoma"/>
          <w:b/>
          <w:sz w:val="24"/>
          <w:szCs w:val="24"/>
        </w:rPr>
      </w:pPr>
    </w:p>
    <w:p w:rsidR="00A20A87" w:rsidRDefault="00A20A87">
      <w:pPr>
        <w:rPr>
          <w:rFonts w:ascii="Tahoma" w:hAnsi="Tahoma" w:cs="Tahoma"/>
          <w:b/>
          <w:sz w:val="24"/>
          <w:szCs w:val="24"/>
        </w:rPr>
      </w:pPr>
    </w:p>
    <w:p w:rsidR="00821EFB" w:rsidRDefault="00821EFB">
      <w:pPr>
        <w:jc w:val="center"/>
        <w:rPr>
          <w:rFonts w:ascii="Tahoma" w:hAnsi="Tahoma" w:cs="Tahoma"/>
          <w:b/>
          <w:sz w:val="24"/>
          <w:szCs w:val="24"/>
        </w:rPr>
      </w:pPr>
    </w:p>
    <w:p w:rsidR="00821EFB" w:rsidRDefault="00BB290A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lastRenderedPageBreak/>
        <w:t>Moyens diagnostiques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151"/>
        <w:gridCol w:w="6195"/>
      </w:tblGrid>
      <w:tr w:rsidR="00821EFB">
        <w:tc>
          <w:tcPr>
            <w:tcW w:w="1686" w:type="pct"/>
          </w:tcPr>
          <w:p w:rsidR="00821EFB" w:rsidRDefault="00BB29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fr-FR"/>
              </w:rPr>
              <w:t>Agent pathogène</w:t>
            </w:r>
          </w:p>
        </w:tc>
        <w:tc>
          <w:tcPr>
            <w:tcW w:w="3314" w:type="pct"/>
          </w:tcPr>
          <w:p w:rsidR="00821EFB" w:rsidRDefault="00BB29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fr-FR"/>
              </w:rPr>
              <w:t>Moyens diagnostiques</w:t>
            </w:r>
          </w:p>
        </w:tc>
      </w:tr>
      <w:tr w:rsidR="00821EFB">
        <w:trPr>
          <w:trHeight w:val="1087"/>
        </w:trPr>
        <w:tc>
          <w:tcPr>
            <w:tcW w:w="1686" w:type="pct"/>
          </w:tcPr>
          <w:p w:rsidR="00821EFB" w:rsidRDefault="00BB290A">
            <w:pPr>
              <w:pStyle w:val="Titre1"/>
            </w:pPr>
            <w:r>
              <w:t xml:space="preserve">Brucella </w:t>
            </w:r>
            <w:proofErr w:type="spellStart"/>
            <w:r>
              <w:t>sp</w:t>
            </w:r>
            <w:proofErr w:type="spellEnd"/>
          </w:p>
        </w:tc>
        <w:tc>
          <w:tcPr>
            <w:tcW w:w="3314" w:type="pct"/>
          </w:tcPr>
          <w:p w:rsidR="00821EFB" w:rsidRDefault="00BB290A">
            <w:pPr>
              <w:spacing w:before="100" w:beforeAutospacing="1" w:after="100" w:afterAutospacing="1" w:line="240" w:lineRule="auto"/>
              <w:jc w:val="lef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 xml:space="preserve">Hémocultures, sérologie, Culture bactériologique de prélèvements opératoires (végétation, valve, abcès emboles …)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>immunohistologie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>, PCR sur les prélèvements tissulaires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**. </w:t>
            </w:r>
          </w:p>
        </w:tc>
      </w:tr>
      <w:tr w:rsidR="00821EFB">
        <w:tc>
          <w:tcPr>
            <w:tcW w:w="1686" w:type="pct"/>
          </w:tcPr>
          <w:p w:rsidR="00821EFB" w:rsidRDefault="00BB29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proofErr w:type="spellStart"/>
            <w:r>
              <w:rPr>
                <w:rFonts w:eastAsia="Times New Roman" w:cstheme="minorHAnsi"/>
                <w:b/>
                <w:i/>
                <w:sz w:val="24"/>
                <w:szCs w:val="24"/>
                <w:lang w:eastAsia="fr-FR"/>
              </w:rPr>
              <w:t>Coxiella</w:t>
            </w:r>
            <w:proofErr w:type="spellEnd"/>
            <w:r>
              <w:rPr>
                <w:rFonts w:eastAsia="Times New Roman" w:cstheme="minorHAnsi"/>
                <w:b/>
                <w:i/>
                <w:sz w:val="24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i/>
                <w:sz w:val="24"/>
                <w:szCs w:val="24"/>
                <w:lang w:eastAsia="fr-FR"/>
              </w:rPr>
              <w:t>burnetii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 xml:space="preserve"> (agent de</w:t>
            </w:r>
            <w:r w:rsidRPr="00F84B69">
              <w:rPr>
                <w:rFonts w:eastAsia="Times New Roman" w:cstheme="minorHAnsi"/>
                <w:sz w:val="24"/>
                <w:szCs w:val="24"/>
                <w:lang w:eastAsia="fr-FR"/>
              </w:rPr>
              <w:t xml:space="preserve"> la</w:t>
            </w:r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 xml:space="preserve"> fièvre Q)</w:t>
            </w:r>
          </w:p>
        </w:tc>
        <w:tc>
          <w:tcPr>
            <w:tcW w:w="3314" w:type="pct"/>
          </w:tcPr>
          <w:p w:rsidR="00821EFB" w:rsidRDefault="00BB29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>Sérologie*</w:t>
            </w:r>
            <w:r>
              <w:rPr>
                <w:rFonts w:eastAsia="Times New Roman" w:cstheme="minorHAnsi"/>
                <w:b/>
                <w:sz w:val="24"/>
                <w:szCs w:val="24"/>
                <w:lang w:eastAsia="fr-FR"/>
              </w:rPr>
              <w:t>IgG phase I&gt;1/800</w:t>
            </w:r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 xml:space="preserve">, 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Culture cellulaire** (Sang hépariné), </w:t>
            </w:r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 xml:space="preserve">PCR 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**, </w:t>
            </w: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Immunohistologie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>.</w:t>
            </w:r>
          </w:p>
        </w:tc>
      </w:tr>
      <w:tr w:rsidR="00821EFB">
        <w:tc>
          <w:tcPr>
            <w:tcW w:w="1686" w:type="pct"/>
          </w:tcPr>
          <w:p w:rsidR="00821EFB" w:rsidRDefault="00BB290A">
            <w:pPr>
              <w:pStyle w:val="Titre1"/>
            </w:pPr>
            <w:proofErr w:type="spellStart"/>
            <w:r>
              <w:t>Bartonella</w:t>
            </w:r>
            <w:proofErr w:type="spellEnd"/>
            <w:r>
              <w:t xml:space="preserve"> </w:t>
            </w:r>
            <w:proofErr w:type="spellStart"/>
            <w:r>
              <w:t>spp</w:t>
            </w:r>
            <w:proofErr w:type="spellEnd"/>
          </w:p>
        </w:tc>
        <w:tc>
          <w:tcPr>
            <w:tcW w:w="3314" w:type="pct"/>
          </w:tcPr>
          <w:p w:rsidR="00821EFB" w:rsidRDefault="00BB290A">
            <w:pPr>
              <w:spacing w:line="240" w:lineRule="auto"/>
              <w:jc w:val="lef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 xml:space="preserve">Sérologie </w:t>
            </w:r>
            <w:proofErr w:type="gramStart"/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 xml:space="preserve">*  </w:t>
            </w:r>
            <w:r>
              <w:rPr>
                <w:rFonts w:eastAsia="Times New Roman" w:cstheme="minorHAnsi"/>
                <w:b/>
                <w:sz w:val="24"/>
                <w:szCs w:val="24"/>
                <w:lang w:eastAsia="fr-FR"/>
              </w:rPr>
              <w:t>IgG</w:t>
            </w:r>
            <w:proofErr w:type="gramEnd"/>
            <w:r>
              <w:rPr>
                <w:rFonts w:eastAsia="Times New Roman" w:cstheme="minorHAnsi"/>
                <w:b/>
                <w:sz w:val="24"/>
                <w:szCs w:val="24"/>
                <w:lang w:eastAsia="fr-FR"/>
              </w:rPr>
              <w:t xml:space="preserve"> phase I &gt;1/800</w:t>
            </w:r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>, Culture cellulaire** (Sang hépariné), PCR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**,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>Immunohistologie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 xml:space="preserve">. </w:t>
            </w:r>
          </w:p>
        </w:tc>
      </w:tr>
      <w:tr w:rsidR="00821EFB">
        <w:tc>
          <w:tcPr>
            <w:tcW w:w="1686" w:type="pct"/>
          </w:tcPr>
          <w:p w:rsidR="00821EFB" w:rsidRDefault="00BB29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i/>
                <w:sz w:val="24"/>
                <w:szCs w:val="24"/>
                <w:lang w:eastAsia="fr-FR"/>
              </w:rPr>
            </w:pPr>
            <w:r>
              <w:rPr>
                <w:rFonts w:eastAsia="Times New Roman" w:cstheme="minorHAnsi"/>
                <w:b/>
                <w:i/>
                <w:sz w:val="24"/>
                <w:szCs w:val="24"/>
                <w:lang w:eastAsia="fr-FR"/>
              </w:rPr>
              <w:t xml:space="preserve">Legionella </w:t>
            </w:r>
            <w:proofErr w:type="spellStart"/>
            <w:r>
              <w:rPr>
                <w:rFonts w:eastAsia="Times New Roman" w:cstheme="minorHAnsi"/>
                <w:b/>
                <w:i/>
                <w:sz w:val="24"/>
                <w:szCs w:val="24"/>
                <w:lang w:eastAsia="fr-FR"/>
              </w:rPr>
              <w:t>sp</w:t>
            </w:r>
            <w:proofErr w:type="spellEnd"/>
          </w:p>
        </w:tc>
        <w:tc>
          <w:tcPr>
            <w:tcW w:w="3314" w:type="pct"/>
          </w:tcPr>
          <w:p w:rsidR="00821EFB" w:rsidRDefault="00BB29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 xml:space="preserve">Sérologie, hémocultures, culture de tissus,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>immunohistologie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>, PCR sur les prélèvements tissulaires</w:t>
            </w:r>
            <w:r>
              <w:rPr>
                <w:rFonts w:eastAsia="Times New Roman" w:cstheme="minorHAnsi"/>
                <w:sz w:val="24"/>
                <w:szCs w:val="24"/>
              </w:rPr>
              <w:t>**.</w:t>
            </w:r>
          </w:p>
        </w:tc>
      </w:tr>
      <w:tr w:rsidR="00821EFB">
        <w:tc>
          <w:tcPr>
            <w:tcW w:w="1686" w:type="pct"/>
          </w:tcPr>
          <w:p w:rsidR="00821EFB" w:rsidRDefault="00BB29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i/>
                <w:sz w:val="24"/>
                <w:szCs w:val="24"/>
                <w:lang w:eastAsia="fr-FR"/>
              </w:rPr>
            </w:pPr>
            <w:r>
              <w:rPr>
                <w:rFonts w:eastAsia="Times New Roman" w:cstheme="minorHAnsi"/>
                <w:b/>
                <w:i/>
                <w:sz w:val="24"/>
                <w:szCs w:val="24"/>
                <w:lang w:eastAsia="fr-FR"/>
              </w:rPr>
              <w:t>Mycoplasma</w:t>
            </w:r>
          </w:p>
        </w:tc>
        <w:tc>
          <w:tcPr>
            <w:tcW w:w="3314" w:type="pct"/>
          </w:tcPr>
          <w:p w:rsidR="00821EFB" w:rsidRDefault="00BB29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 xml:space="preserve">Sérologie, culture de tissus,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>immunohistologie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>, PCR les prélèvements tissulaires</w:t>
            </w:r>
            <w:r>
              <w:rPr>
                <w:rFonts w:eastAsia="Times New Roman" w:cstheme="minorHAnsi"/>
                <w:sz w:val="24"/>
                <w:szCs w:val="24"/>
              </w:rPr>
              <w:t>**.</w:t>
            </w:r>
          </w:p>
        </w:tc>
      </w:tr>
      <w:tr w:rsidR="00821EFB">
        <w:tc>
          <w:tcPr>
            <w:tcW w:w="1686" w:type="pct"/>
          </w:tcPr>
          <w:p w:rsidR="00821EFB" w:rsidRDefault="00BB29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proofErr w:type="spellStart"/>
            <w:r>
              <w:rPr>
                <w:rFonts w:eastAsia="Times New Roman" w:cstheme="minorHAnsi"/>
                <w:b/>
                <w:i/>
                <w:sz w:val="24"/>
                <w:szCs w:val="24"/>
                <w:lang w:eastAsia="fr-FR"/>
              </w:rPr>
              <w:t>Tropheryma</w:t>
            </w:r>
            <w:proofErr w:type="spellEnd"/>
            <w:r>
              <w:rPr>
                <w:rFonts w:eastAsia="Times New Roman" w:cstheme="minorHAnsi"/>
                <w:b/>
                <w:i/>
                <w:sz w:val="24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i/>
                <w:sz w:val="24"/>
                <w:szCs w:val="24"/>
                <w:lang w:eastAsia="fr-FR"/>
              </w:rPr>
              <w:t>whipplei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(</w:t>
            </w:r>
            <w:r>
              <w:rPr>
                <w:rFonts w:eastAsia="Times New Roman" w:cstheme="minorHAnsi"/>
                <w:i/>
                <w:sz w:val="24"/>
                <w:szCs w:val="24"/>
                <w:lang w:eastAsia="fr-FR"/>
              </w:rPr>
              <w:t>agent de la maladie de Whipple)</w:t>
            </w:r>
          </w:p>
        </w:tc>
        <w:tc>
          <w:tcPr>
            <w:tcW w:w="3314" w:type="pct"/>
          </w:tcPr>
          <w:p w:rsidR="00821EFB" w:rsidRDefault="00BB290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>Histologie et PCR sur les prélèvements tissulaires</w:t>
            </w:r>
            <w:r>
              <w:rPr>
                <w:rFonts w:eastAsia="Times New Roman" w:cstheme="minorHAnsi"/>
                <w:sz w:val="24"/>
                <w:szCs w:val="24"/>
              </w:rPr>
              <w:t>**.</w:t>
            </w:r>
          </w:p>
        </w:tc>
      </w:tr>
    </w:tbl>
    <w:p w:rsidR="00821EFB" w:rsidRDefault="00821EFB">
      <w:pPr>
        <w:rPr>
          <w:rFonts w:ascii="Tahoma" w:hAnsi="Tahoma" w:cs="Tahoma"/>
          <w:color w:val="222222"/>
          <w:sz w:val="24"/>
          <w:szCs w:val="24"/>
          <w:shd w:val="clear" w:color="auto" w:fill="FFFFFF"/>
        </w:rPr>
      </w:pPr>
    </w:p>
    <w:p w:rsidR="00821EFB" w:rsidRPr="00A20A87" w:rsidRDefault="00BB290A" w:rsidP="00A20A87">
      <w:pPr>
        <w:pStyle w:val="Paragraphedeliste"/>
        <w:spacing w:line="276" w:lineRule="auto"/>
        <w:ind w:left="284"/>
        <w:rPr>
          <w:rFonts w:cstheme="minorHAnsi"/>
          <w:color w:val="222222"/>
          <w:sz w:val="24"/>
          <w:szCs w:val="24"/>
          <w:shd w:val="clear" w:color="auto" w:fill="FFFFFF"/>
        </w:rPr>
      </w:pPr>
      <w:r w:rsidRPr="00A20A87">
        <w:rPr>
          <w:rFonts w:cstheme="minorHAnsi"/>
          <w:b/>
          <w:color w:val="222222"/>
          <w:sz w:val="24"/>
          <w:szCs w:val="24"/>
          <w:shd w:val="clear" w:color="auto" w:fill="FFFFFF"/>
        </w:rPr>
        <w:t xml:space="preserve">Les hémocultures </w:t>
      </w:r>
      <w:r w:rsidRPr="00A20A87">
        <w:rPr>
          <w:rFonts w:cstheme="minorHAnsi"/>
          <w:color w:val="222222"/>
          <w:sz w:val="24"/>
          <w:szCs w:val="24"/>
          <w:shd w:val="clear" w:color="auto" w:fill="FFFFFF"/>
        </w:rPr>
        <w:t xml:space="preserve">présentent des exigences de culture qui diffèrent d’un </w:t>
      </w:r>
      <w:r w:rsidR="00A20A87" w:rsidRPr="00A20A87">
        <w:rPr>
          <w:rFonts w:cstheme="minorHAnsi"/>
          <w:color w:val="222222"/>
          <w:sz w:val="24"/>
          <w:szCs w:val="24"/>
          <w:shd w:val="clear" w:color="auto" w:fill="FFFFFF"/>
        </w:rPr>
        <w:t>microorganisme</w:t>
      </w:r>
      <w:r w:rsidRPr="00A20A87">
        <w:rPr>
          <w:rFonts w:cstheme="minorHAnsi"/>
          <w:color w:val="222222"/>
          <w:sz w:val="24"/>
          <w:szCs w:val="24"/>
          <w:shd w:val="clear" w:color="auto" w:fill="FFFFFF"/>
        </w:rPr>
        <w:t xml:space="preserve"> à un autre</w:t>
      </w:r>
    </w:p>
    <w:p w:rsidR="00821EFB" w:rsidRPr="00A20A87" w:rsidRDefault="00BB290A" w:rsidP="00A20A87">
      <w:pPr>
        <w:pStyle w:val="Paragraphedeliste"/>
        <w:spacing w:line="276" w:lineRule="auto"/>
        <w:ind w:left="284"/>
        <w:rPr>
          <w:rFonts w:eastAsia="Times New Roman" w:cstheme="minorHAnsi"/>
          <w:i/>
          <w:sz w:val="24"/>
          <w:szCs w:val="24"/>
          <w:lang w:eastAsia="fr-FR"/>
        </w:rPr>
      </w:pPr>
      <w:r w:rsidRPr="00A20A87">
        <w:rPr>
          <w:rFonts w:eastAsia="Times New Roman" w:cstheme="minorHAnsi"/>
          <w:b/>
          <w:sz w:val="24"/>
          <w:szCs w:val="24"/>
          <w:lang w:eastAsia="fr-FR"/>
        </w:rPr>
        <w:t>Sérologie*</w:t>
      </w:r>
      <w:r w:rsidRPr="00A20A87">
        <w:rPr>
          <w:rFonts w:eastAsia="Times New Roman" w:cstheme="minorHAnsi"/>
          <w:sz w:val="24"/>
          <w:szCs w:val="24"/>
          <w:lang w:eastAsia="fr-FR"/>
        </w:rPr>
        <w:t xml:space="preserve"> : L’IFI est la technique de référence pour le diagnostic de </w:t>
      </w:r>
      <w:proofErr w:type="spellStart"/>
      <w:r w:rsidRPr="00A20A87">
        <w:rPr>
          <w:rFonts w:eastAsia="Times New Roman" w:cstheme="minorHAnsi"/>
          <w:i/>
          <w:sz w:val="24"/>
          <w:szCs w:val="24"/>
          <w:lang w:eastAsia="fr-FR"/>
        </w:rPr>
        <w:t>Coxiella</w:t>
      </w:r>
      <w:proofErr w:type="spellEnd"/>
      <w:r w:rsidRPr="00A20A87">
        <w:rPr>
          <w:rFonts w:eastAsia="Times New Roman" w:cstheme="minorHAnsi"/>
          <w:i/>
          <w:sz w:val="24"/>
          <w:szCs w:val="24"/>
          <w:lang w:eastAsia="fr-FR"/>
        </w:rPr>
        <w:t xml:space="preserve"> </w:t>
      </w:r>
      <w:proofErr w:type="spellStart"/>
      <w:r w:rsidRPr="00A20A87">
        <w:rPr>
          <w:rFonts w:eastAsia="Times New Roman" w:cstheme="minorHAnsi"/>
          <w:i/>
          <w:sz w:val="24"/>
          <w:szCs w:val="24"/>
          <w:lang w:eastAsia="fr-FR"/>
        </w:rPr>
        <w:t>burnetii</w:t>
      </w:r>
      <w:proofErr w:type="spellEnd"/>
      <w:r w:rsidRPr="00A20A87">
        <w:rPr>
          <w:rFonts w:eastAsia="Times New Roman" w:cstheme="minorHAnsi"/>
          <w:sz w:val="24"/>
          <w:szCs w:val="24"/>
          <w:lang w:eastAsia="fr-FR"/>
        </w:rPr>
        <w:t xml:space="preserve"> et </w:t>
      </w:r>
      <w:proofErr w:type="spellStart"/>
      <w:r w:rsidRPr="00A20A87">
        <w:rPr>
          <w:rFonts w:eastAsia="Times New Roman" w:cstheme="minorHAnsi"/>
          <w:i/>
          <w:sz w:val="24"/>
          <w:szCs w:val="24"/>
          <w:lang w:eastAsia="fr-FR"/>
        </w:rPr>
        <w:t>Bartonella</w:t>
      </w:r>
      <w:proofErr w:type="spellEnd"/>
      <w:r w:rsidRPr="00A20A87">
        <w:rPr>
          <w:rFonts w:eastAsia="Times New Roman" w:cstheme="minorHAnsi"/>
          <w:i/>
          <w:sz w:val="24"/>
          <w:szCs w:val="24"/>
          <w:lang w:eastAsia="fr-FR"/>
        </w:rPr>
        <w:t>.</w:t>
      </w:r>
    </w:p>
    <w:p w:rsidR="00821EFB" w:rsidRPr="00A20A87" w:rsidRDefault="00BB290A" w:rsidP="00A20A87">
      <w:pPr>
        <w:pStyle w:val="Paragraphedeliste"/>
        <w:spacing w:line="276" w:lineRule="auto"/>
        <w:ind w:left="284"/>
        <w:rPr>
          <w:rFonts w:eastAsia="Times New Roman" w:cstheme="minorHAnsi"/>
          <w:sz w:val="24"/>
          <w:szCs w:val="24"/>
          <w:lang w:eastAsia="fr-FR"/>
        </w:rPr>
      </w:pPr>
      <w:r w:rsidRPr="00A20A87">
        <w:rPr>
          <w:rFonts w:eastAsia="Times New Roman" w:cstheme="minorHAnsi"/>
          <w:b/>
          <w:sz w:val="24"/>
          <w:szCs w:val="24"/>
          <w:lang w:eastAsia="fr-FR"/>
        </w:rPr>
        <w:t>**</w:t>
      </w:r>
      <w:r w:rsidRPr="00A20A87">
        <w:rPr>
          <w:rFonts w:eastAsia="Times New Roman" w:cstheme="minorHAnsi"/>
          <w:sz w:val="24"/>
          <w:szCs w:val="24"/>
          <w:lang w:eastAsia="fr-FR"/>
        </w:rPr>
        <w:t xml:space="preserve"> Analyse réservée aux laboratoires spécialisés, </w:t>
      </w:r>
      <w:proofErr w:type="spellStart"/>
      <w:r w:rsidRPr="00A20A87">
        <w:rPr>
          <w:rFonts w:eastAsia="Times New Roman" w:cstheme="minorHAnsi"/>
          <w:i/>
          <w:sz w:val="24"/>
          <w:szCs w:val="24"/>
          <w:lang w:eastAsia="fr-FR"/>
        </w:rPr>
        <w:t>Coxiella</w:t>
      </w:r>
      <w:proofErr w:type="spellEnd"/>
      <w:r w:rsidRPr="00A20A87">
        <w:rPr>
          <w:rFonts w:eastAsia="Times New Roman" w:cstheme="minorHAnsi"/>
          <w:i/>
          <w:sz w:val="24"/>
          <w:szCs w:val="24"/>
          <w:lang w:eastAsia="fr-FR"/>
        </w:rPr>
        <w:t xml:space="preserve"> </w:t>
      </w:r>
      <w:proofErr w:type="spellStart"/>
      <w:r w:rsidRPr="00A20A87">
        <w:rPr>
          <w:rFonts w:eastAsia="Times New Roman" w:cstheme="minorHAnsi"/>
          <w:i/>
          <w:sz w:val="24"/>
          <w:szCs w:val="24"/>
          <w:lang w:eastAsia="fr-FR"/>
        </w:rPr>
        <w:t>burnetii</w:t>
      </w:r>
      <w:proofErr w:type="spellEnd"/>
      <w:r w:rsidRPr="00A20A87">
        <w:rPr>
          <w:rFonts w:eastAsia="Times New Roman" w:cstheme="minorHAnsi"/>
          <w:sz w:val="24"/>
          <w:szCs w:val="24"/>
          <w:lang w:eastAsia="fr-FR"/>
        </w:rPr>
        <w:t xml:space="preserve"> doit être manipulée dans un laboratoire de niveau NSB3.</w:t>
      </w:r>
    </w:p>
    <w:p w:rsidR="00821EFB" w:rsidRPr="00A20A87" w:rsidRDefault="00BB290A" w:rsidP="00A20A87">
      <w:pPr>
        <w:pStyle w:val="Paragraphedeliste"/>
        <w:spacing w:line="276" w:lineRule="auto"/>
        <w:ind w:left="284"/>
        <w:rPr>
          <w:rFonts w:cstheme="minorHAnsi"/>
          <w:color w:val="222222"/>
          <w:sz w:val="24"/>
          <w:szCs w:val="24"/>
          <w:shd w:val="clear" w:color="auto" w:fill="FFFFFF"/>
        </w:rPr>
      </w:pPr>
      <w:r w:rsidRPr="00A20A87">
        <w:rPr>
          <w:rFonts w:eastAsia="Times New Roman" w:cstheme="minorHAnsi"/>
          <w:b/>
          <w:sz w:val="24"/>
          <w:szCs w:val="24"/>
          <w:lang w:eastAsia="fr-FR"/>
        </w:rPr>
        <w:t>La technique moléculaire recommandée</w:t>
      </w:r>
      <w:r w:rsidRPr="00A20A87">
        <w:rPr>
          <w:rFonts w:eastAsia="Times New Roman" w:cstheme="minorHAnsi"/>
          <w:sz w:val="24"/>
          <w:szCs w:val="24"/>
          <w:lang w:eastAsia="fr-FR"/>
        </w:rPr>
        <w:t xml:space="preserve"> est une PCR universelle suivie d’un séquençage de l’ARN16s. D’autres techniques de PCR peuvent être utilisées si elles répondent aux critères de validation. </w:t>
      </w:r>
    </w:p>
    <w:p w:rsidR="00821EFB" w:rsidRDefault="00BB290A">
      <w:pPr>
        <w:rPr>
          <w:rFonts w:eastAsia="Times New Roman" w:cstheme="minorHAnsi"/>
          <w:sz w:val="28"/>
          <w:szCs w:val="28"/>
          <w:lang w:eastAsia="fr-FR"/>
        </w:rPr>
      </w:pPr>
      <w:r>
        <w:rPr>
          <w:rFonts w:eastAsia="Times New Roman" w:cstheme="minorHAnsi"/>
          <w:sz w:val="28"/>
          <w:szCs w:val="28"/>
          <w:lang w:eastAsia="fr-FR"/>
        </w:rPr>
        <w:br w:type="page"/>
      </w:r>
    </w:p>
    <w:p w:rsidR="00821EFB" w:rsidRDefault="00BB290A">
      <w:pPr>
        <w:pStyle w:val="Paragraphedeliste"/>
        <w:spacing w:line="276" w:lineRule="auto"/>
        <w:ind w:left="0"/>
        <w:jc w:val="lowKashida"/>
        <w:rPr>
          <w:rFonts w:eastAsia="Times New Roman" w:cstheme="minorHAnsi"/>
          <w:sz w:val="28"/>
          <w:szCs w:val="28"/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-186055</wp:posOffset>
                </wp:positionH>
                <wp:positionV relativeFrom="paragraph">
                  <wp:posOffset>635</wp:posOffset>
                </wp:positionV>
                <wp:extent cx="6496050" cy="707390"/>
                <wp:effectExtent l="0" t="0" r="6350" b="3810"/>
                <wp:wrapSquare wrapText="bothSides"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6050" cy="707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 w:rsidR="00821EFB" w:rsidRDefault="00BB290A">
                            <w:pPr>
                              <w:shd w:val="clear" w:color="auto" w:fill="DBE5F1" w:themeFill="accent1" w:themeFillTint="33"/>
                              <w:spacing w:line="240" w:lineRule="auto"/>
                              <w:ind w:right="587" w:firstLine="142"/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 xml:space="preserve">Traitement des endocardites </w:t>
                            </w:r>
                            <w:ins w:id="29" w:author="Ahlem Gzara" w:date="2025-07-07T14:50:00Z">
                              <w:r w:rsidR="00F84B69">
                                <w:rPr>
                                  <w:sz w:val="40"/>
                                </w:rPr>
                                <w:t xml:space="preserve">infectieuses </w:t>
                              </w:r>
                            </w:ins>
                            <w:r>
                              <w:rPr>
                                <w:sz w:val="40"/>
                              </w:rPr>
                              <w:t>à hémocultures négatives</w:t>
                            </w:r>
                          </w:p>
                          <w:p w:rsidR="005D6075" w:rsidRDefault="005D6075"/>
                          <w:p w:rsidR="00821EFB" w:rsidRDefault="00BB290A">
                            <w:pPr>
                              <w:shd w:val="clear" w:color="auto" w:fill="DBE5F1" w:themeFill="accent1" w:themeFillTint="33"/>
                              <w:spacing w:line="240" w:lineRule="auto"/>
                              <w:ind w:right="587" w:firstLine="142"/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Traitement des endocardites à hémocultures négatives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-14.65pt;margin-top:.05pt;width:511.5pt;height:55.7pt;z-index:251666432;visibility:visible;mso-wrap-style:square;mso-height-percent:0;mso-wrap-distance-left:9pt;mso-wrap-distance-top:3.6pt;mso-wrap-distance-right:9pt;mso-wrap-distance-bottom:3.6pt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" stroked="f">
                <v:textbox>
                  <w:txbxContent>
                    <w:p w:rsidR="00821EFB" w:rsidRDefault="00BB290A">
                      <w:pPr>
                        <w:shd w:val="clear" w:color="auto" w:fill="DBE5F1" w:themeFill="accent1" w:themeFillTint="33"/>
                        <w:spacing w:line="240" w:lineRule="auto"/>
                        <w:ind w:right="587" w:firstLine="142"/>
                        <w:jc w:val="center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 xml:space="preserve">Traitement des endocardites </w:t>
                      </w:r>
                      <w:ins w:id="30" w:author="Ahlem Gzara" w:date="2025-07-07T14:50:00Z">
                        <w:r w:rsidR="00F84B69">
                          <w:rPr>
                            <w:sz w:val="40"/>
                          </w:rPr>
                          <w:t xml:space="preserve">infectieuses </w:t>
                        </w:r>
                      </w:ins>
                      <w:r>
                        <w:rPr>
                          <w:sz w:val="40"/>
                        </w:rPr>
                        <w:t>à hémocultures négatives</w:t>
                      </w:r>
                    </w:p>
                    <w:p w:rsidR="005D6075" w:rsidRDefault="005D6075"/>
                    <w:p w:rsidR="00821EFB" w:rsidRDefault="00BB290A">
                      <w:pPr>
                        <w:shd w:val="clear" w:color="auto" w:fill="DBE5F1" w:themeFill="accent1" w:themeFillTint="33"/>
                        <w:spacing w:line="240" w:lineRule="auto"/>
                        <w:ind w:right="587" w:firstLine="142"/>
                        <w:jc w:val="center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Traitement des endocardites à hémocultures négatives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Grilledutableau"/>
        <w:tblpPr w:leftFromText="141" w:rightFromText="141" w:vertAnchor="text" w:horzAnchor="margin" w:tblpX="-612" w:tblpY="240"/>
        <w:tblW w:w="6393" w:type="pct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4"/>
        <w:gridCol w:w="4847"/>
        <w:gridCol w:w="719"/>
        <w:gridCol w:w="1408"/>
        <w:gridCol w:w="2882"/>
      </w:tblGrid>
      <w:tr w:rsidR="0030045F" w:rsidTr="00A20A87">
        <w:trPr>
          <w:trHeight w:val="534"/>
        </w:trPr>
        <w:tc>
          <w:tcPr>
            <w:tcW w:w="876" w:type="pct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30045F" w:rsidRDefault="0030045F">
            <w:pPr>
              <w:spacing w:line="240" w:lineRule="auto"/>
              <w:jc w:val="left"/>
              <w:rPr>
                <w:rFonts w:cstheme="minorHAnsi"/>
                <w:b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b/>
                <w:color w:val="222222"/>
                <w:sz w:val="24"/>
                <w:szCs w:val="24"/>
                <w:shd w:val="clear" w:color="auto" w:fill="FFFFFF"/>
              </w:rPr>
              <w:t>Micro-organismes</w:t>
            </w:r>
          </w:p>
        </w:tc>
        <w:tc>
          <w:tcPr>
            <w:tcW w:w="2028" w:type="pct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30045F" w:rsidRDefault="0030045F">
            <w:pPr>
              <w:spacing w:line="240" w:lineRule="auto"/>
              <w:jc w:val="left"/>
              <w:rPr>
                <w:rFonts w:cstheme="minorHAnsi"/>
                <w:b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b/>
                <w:color w:val="222222"/>
                <w:sz w:val="24"/>
                <w:szCs w:val="24"/>
                <w:shd w:val="clear" w:color="auto" w:fill="FFFFFF"/>
              </w:rPr>
              <w:t>Traitement</w:t>
            </w:r>
          </w:p>
        </w:tc>
        <w:tc>
          <w:tcPr>
            <w:tcW w:w="301" w:type="pct"/>
            <w:tcBorders>
              <w:top w:val="single" w:sz="4" w:space="0" w:color="000000" w:themeColor="text1"/>
              <w:bottom w:val="single" w:sz="4" w:space="0" w:color="auto"/>
            </w:tcBorders>
          </w:tcPr>
          <w:p w:rsidR="0030045F" w:rsidRDefault="0030045F">
            <w:pPr>
              <w:spacing w:line="240" w:lineRule="auto"/>
              <w:ind w:firstLine="175"/>
              <w:rPr>
                <w:rFonts w:cstheme="minorHAnsi"/>
                <w:b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89" w:type="pct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30045F" w:rsidRDefault="0030045F">
            <w:pPr>
              <w:spacing w:line="240" w:lineRule="auto"/>
              <w:ind w:firstLine="175"/>
              <w:rPr>
                <w:rFonts w:cstheme="minorHAnsi"/>
                <w:b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b/>
                <w:color w:val="222222"/>
                <w:sz w:val="24"/>
                <w:szCs w:val="24"/>
                <w:shd w:val="clear" w:color="auto" w:fill="FFFFFF"/>
              </w:rPr>
              <w:t>Durée</w:t>
            </w:r>
          </w:p>
        </w:tc>
        <w:tc>
          <w:tcPr>
            <w:tcW w:w="1206" w:type="pct"/>
            <w:tcBorders>
              <w:top w:val="single" w:sz="4" w:space="0" w:color="000000" w:themeColor="text1"/>
              <w:bottom w:val="single" w:sz="4" w:space="0" w:color="auto"/>
            </w:tcBorders>
          </w:tcPr>
          <w:p w:rsidR="0030045F" w:rsidRDefault="0030045F">
            <w:pPr>
              <w:spacing w:line="240" w:lineRule="auto"/>
              <w:ind w:firstLine="175"/>
              <w:jc w:val="left"/>
              <w:rPr>
                <w:rFonts w:cstheme="minorHAnsi"/>
                <w:b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fr-FR"/>
              </w:rPr>
              <w:t>Succès du traitement</w:t>
            </w:r>
          </w:p>
        </w:tc>
      </w:tr>
      <w:tr w:rsidR="0030045F" w:rsidTr="00A20A87">
        <w:trPr>
          <w:trHeight w:val="1017"/>
        </w:trPr>
        <w:tc>
          <w:tcPr>
            <w:tcW w:w="8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045F" w:rsidRDefault="0030045F">
            <w:pPr>
              <w:spacing w:line="240" w:lineRule="auto"/>
              <w:jc w:val="left"/>
              <w:rPr>
                <w:rFonts w:cstheme="minorHAnsi"/>
                <w:b/>
                <w:i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b/>
                <w:i/>
                <w:color w:val="222222"/>
                <w:sz w:val="24"/>
                <w:szCs w:val="24"/>
                <w:shd w:val="clear" w:color="auto" w:fill="FFFFFF"/>
              </w:rPr>
              <w:t xml:space="preserve">Brucella </w:t>
            </w:r>
            <w:proofErr w:type="spellStart"/>
            <w:r>
              <w:rPr>
                <w:rFonts w:cstheme="minorHAnsi"/>
                <w:b/>
                <w:i/>
                <w:color w:val="222222"/>
                <w:sz w:val="24"/>
                <w:szCs w:val="24"/>
                <w:shd w:val="clear" w:color="auto" w:fill="FFFFFF"/>
              </w:rPr>
              <w:t>spp</w:t>
            </w:r>
            <w:proofErr w:type="spellEnd"/>
            <w:r>
              <w:rPr>
                <w:rFonts w:cstheme="minorHAnsi"/>
                <w:b/>
                <w:i/>
                <w:color w:val="222222"/>
                <w:sz w:val="24"/>
                <w:szCs w:val="24"/>
                <w:shd w:val="clear" w:color="auto" w:fill="FFFFFF"/>
              </w:rPr>
              <w:t>*</w:t>
            </w:r>
          </w:p>
        </w:tc>
        <w:tc>
          <w:tcPr>
            <w:tcW w:w="20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045F" w:rsidRDefault="0030045F">
            <w:pPr>
              <w:spacing w:line="240" w:lineRule="auto"/>
              <w:ind w:right="-441"/>
              <w:jc w:val="left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r w:rsidRPr="00C12550">
              <w:rPr>
                <w:rFonts w:cstheme="minorHAnsi"/>
                <w:color w:val="222222"/>
                <w:sz w:val="24"/>
                <w:szCs w:val="24"/>
                <w:highlight w:val="yellow"/>
                <w:shd w:val="clear" w:color="auto" w:fill="FFFFFF"/>
              </w:rPr>
              <w:t xml:space="preserve">Doxycycline 200mg/j + Rifampicine 600 mg/j + Cotrimoxazole 2 </w:t>
            </w:r>
            <w:proofErr w:type="spellStart"/>
            <w:r w:rsidRPr="00C12550">
              <w:rPr>
                <w:rFonts w:cstheme="minorHAnsi"/>
                <w:color w:val="222222"/>
                <w:sz w:val="24"/>
                <w:szCs w:val="24"/>
                <w:highlight w:val="yellow"/>
                <w:shd w:val="clear" w:color="auto" w:fill="FFFFFF"/>
              </w:rPr>
              <w:t>cp</w:t>
            </w:r>
            <w:proofErr w:type="spellEnd"/>
            <w:r w:rsidRPr="00C12550">
              <w:rPr>
                <w:rFonts w:cstheme="minorHAnsi"/>
                <w:color w:val="222222"/>
                <w:sz w:val="24"/>
                <w:szCs w:val="24"/>
                <w:highlight w:val="yellow"/>
                <w:shd w:val="clear" w:color="auto" w:fill="FFFFFF"/>
              </w:rPr>
              <w:t xml:space="preserve"> × 2/j</w:t>
            </w:r>
          </w:p>
          <w:p w:rsidR="0030045F" w:rsidRDefault="0030045F">
            <w:pPr>
              <w:spacing w:line="240" w:lineRule="auto"/>
              <w:ind w:right="-441"/>
              <w:jc w:val="left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30045F" w:rsidRDefault="0030045F">
            <w:pPr>
              <w:spacing w:line="240" w:lineRule="auto"/>
              <w:ind w:firstLine="175"/>
              <w:jc w:val="center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045F" w:rsidRDefault="0030045F" w:rsidP="0030045F">
            <w:pPr>
              <w:spacing w:line="240" w:lineRule="auto"/>
              <w:ind w:firstLine="175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3-6 mois</w:t>
            </w:r>
          </w:p>
        </w:tc>
        <w:tc>
          <w:tcPr>
            <w:tcW w:w="1206" w:type="pct"/>
            <w:tcBorders>
              <w:top w:val="single" w:sz="4" w:space="0" w:color="auto"/>
              <w:bottom w:val="single" w:sz="4" w:space="0" w:color="auto"/>
            </w:tcBorders>
          </w:tcPr>
          <w:p w:rsidR="0030045F" w:rsidRDefault="0030045F" w:rsidP="00A20A87">
            <w:pPr>
              <w:spacing w:line="240" w:lineRule="auto"/>
              <w:ind w:firstLine="175"/>
              <w:jc w:val="left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>Titre d'</w:t>
            </w:r>
            <w:r w:rsidR="00A20A87">
              <w:rPr>
                <w:rFonts w:eastAsia="Times New Roman" w:cstheme="minorHAnsi"/>
                <w:sz w:val="24"/>
                <w:szCs w:val="24"/>
                <w:lang w:eastAsia="fr-FR"/>
              </w:rPr>
              <w:t>AC</w:t>
            </w:r>
            <w:ins w:id="31" w:author="Ahlem Gzara" w:date="2025-07-07T14:50:00Z">
              <w:r w:rsidR="00F84B69">
                <w:rPr>
                  <w:rFonts w:eastAsia="Times New Roman" w:cstheme="minorHAnsi"/>
                  <w:sz w:val="24"/>
                  <w:szCs w:val="24"/>
                  <w:lang w:eastAsia="fr-FR"/>
                </w:rPr>
                <w:t xml:space="preserve"> </w:t>
              </w:r>
            </w:ins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>&lt;</w:t>
            </w:r>
            <w:ins w:id="32" w:author="Ahlem Gzara" w:date="2025-07-07T14:50:00Z">
              <w:r w:rsidR="00F84B69">
                <w:rPr>
                  <w:rFonts w:eastAsia="Times New Roman" w:cstheme="minorHAnsi"/>
                  <w:sz w:val="24"/>
                  <w:szCs w:val="24"/>
                  <w:lang w:eastAsia="fr-FR"/>
                </w:rPr>
                <w:t xml:space="preserve"> </w:t>
              </w:r>
            </w:ins>
            <w:proofErr w:type="gramStart"/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>1:</w:t>
            </w:r>
            <w:proofErr w:type="gramEnd"/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>60</w:t>
            </w:r>
            <w:del w:id="33" w:author="Ahlem Gzara" w:date="2025-07-07T14:50:00Z">
              <w:r w:rsidDel="00F84B69">
                <w:rPr>
                  <w:rFonts w:eastAsia="Times New Roman" w:cstheme="minorHAnsi"/>
                  <w:sz w:val="24"/>
                  <w:szCs w:val="24"/>
                  <w:lang w:eastAsia="fr-FR"/>
                </w:rPr>
                <w:delText xml:space="preserve">. </w:delText>
              </w:r>
            </w:del>
          </w:p>
        </w:tc>
      </w:tr>
      <w:tr w:rsidR="0030045F" w:rsidTr="00A20A87">
        <w:trPr>
          <w:trHeight w:val="534"/>
        </w:trPr>
        <w:tc>
          <w:tcPr>
            <w:tcW w:w="8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045F" w:rsidRDefault="0030045F">
            <w:pPr>
              <w:spacing w:line="240" w:lineRule="auto"/>
              <w:jc w:val="left"/>
              <w:rPr>
                <w:rFonts w:cstheme="minorHAnsi"/>
                <w:b/>
                <w:i/>
                <w:color w:val="222222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cstheme="minorHAnsi"/>
                <w:b/>
                <w:i/>
                <w:color w:val="222222"/>
                <w:sz w:val="24"/>
                <w:szCs w:val="24"/>
                <w:shd w:val="clear" w:color="auto" w:fill="FFFFFF"/>
              </w:rPr>
              <w:t>Coxiella</w:t>
            </w:r>
            <w:proofErr w:type="spellEnd"/>
            <w:r>
              <w:rPr>
                <w:rFonts w:cstheme="minorHAnsi"/>
                <w:b/>
                <w:i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cstheme="minorHAnsi"/>
                <w:b/>
                <w:i/>
                <w:color w:val="222222"/>
                <w:sz w:val="24"/>
                <w:szCs w:val="24"/>
                <w:shd w:val="clear" w:color="auto" w:fill="FFFFFF"/>
              </w:rPr>
              <w:t>burnetti</w:t>
            </w:r>
            <w:proofErr w:type="spellEnd"/>
          </w:p>
        </w:tc>
        <w:tc>
          <w:tcPr>
            <w:tcW w:w="20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2550" w:rsidRDefault="0030045F">
            <w:pPr>
              <w:spacing w:line="240" w:lineRule="auto"/>
              <w:jc w:val="left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Doxycycline 200 mg/j +</w:t>
            </w:r>
          </w:p>
          <w:p w:rsidR="0030045F" w:rsidRDefault="0030045F">
            <w:pPr>
              <w:spacing w:line="240" w:lineRule="auto"/>
              <w:jc w:val="left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Hydroxychloroquine 200 à 600 mg/j</w:t>
            </w: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30045F" w:rsidRDefault="0030045F">
            <w:pPr>
              <w:spacing w:line="240" w:lineRule="auto"/>
              <w:ind w:firstLine="175"/>
              <w:jc w:val="center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045F" w:rsidRDefault="0030045F" w:rsidP="0030045F">
            <w:pPr>
              <w:spacing w:line="240" w:lineRule="auto"/>
              <w:ind w:firstLine="175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18 mois</w:t>
            </w:r>
          </w:p>
          <w:p w:rsidR="0030045F" w:rsidRDefault="0030045F" w:rsidP="0030045F">
            <w:pPr>
              <w:spacing w:line="240" w:lineRule="auto"/>
              <w:ind w:firstLine="175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ou</w:t>
            </w:r>
            <w:proofErr w:type="gramEnd"/>
            <w:r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 xml:space="preserve"> plus</w:t>
            </w:r>
          </w:p>
        </w:tc>
        <w:tc>
          <w:tcPr>
            <w:tcW w:w="1206" w:type="pct"/>
            <w:tcBorders>
              <w:top w:val="single" w:sz="4" w:space="0" w:color="auto"/>
              <w:bottom w:val="single" w:sz="4" w:space="0" w:color="auto"/>
            </w:tcBorders>
          </w:tcPr>
          <w:p w:rsidR="00A20A87" w:rsidRDefault="0030045F">
            <w:pPr>
              <w:spacing w:line="240" w:lineRule="auto"/>
              <w:ind w:firstLine="175"/>
              <w:jc w:val="lef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>Titre d'</w:t>
            </w:r>
            <w:r w:rsidR="00A20A87">
              <w:rPr>
                <w:rFonts w:eastAsia="Times New Roman" w:cstheme="minorHAnsi"/>
                <w:sz w:val="24"/>
                <w:szCs w:val="24"/>
                <w:lang w:eastAsia="fr-FR"/>
              </w:rPr>
              <w:t xml:space="preserve">AC </w:t>
            </w:r>
          </w:p>
          <w:p w:rsidR="00A20A87" w:rsidRDefault="0030045F">
            <w:pPr>
              <w:spacing w:line="240" w:lineRule="auto"/>
              <w:ind w:firstLine="175"/>
              <w:jc w:val="lef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proofErr w:type="spellStart"/>
            <w:proofErr w:type="gramStart"/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>anti</w:t>
            </w:r>
            <w:proofErr w:type="gramEnd"/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>-phase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 xml:space="preserve"> I </w:t>
            </w:r>
          </w:p>
          <w:p w:rsidR="00A20A87" w:rsidRDefault="0030045F">
            <w:pPr>
              <w:spacing w:line="240" w:lineRule="auto"/>
              <w:ind w:firstLine="175"/>
              <w:jc w:val="lef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>IgG</w:t>
            </w:r>
            <w:ins w:id="34" w:author="Ahlem Gzara" w:date="2025-07-07T14:50:00Z">
              <w:r w:rsidR="00F84B69">
                <w:rPr>
                  <w:rFonts w:eastAsia="Times New Roman" w:cstheme="minorHAnsi"/>
                  <w:sz w:val="24"/>
                  <w:szCs w:val="24"/>
                  <w:lang w:eastAsia="fr-FR"/>
                </w:rPr>
                <w:t xml:space="preserve"> </w:t>
              </w:r>
            </w:ins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>&lt;</w:t>
            </w:r>
            <w:ins w:id="35" w:author="Ahlem Gzara" w:date="2025-07-07T14:50:00Z">
              <w:r w:rsidR="00F84B69">
                <w:rPr>
                  <w:rFonts w:eastAsia="Times New Roman" w:cstheme="minorHAnsi"/>
                  <w:sz w:val="24"/>
                  <w:szCs w:val="24"/>
                  <w:lang w:eastAsia="fr-FR"/>
                </w:rPr>
                <w:t xml:space="preserve"> </w:t>
              </w:r>
            </w:ins>
            <w:proofErr w:type="gramStart"/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>1:</w:t>
            </w:r>
            <w:proofErr w:type="gramEnd"/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 xml:space="preserve">400, et des </w:t>
            </w:r>
          </w:p>
          <w:p w:rsidR="00A20A87" w:rsidRDefault="0030045F">
            <w:pPr>
              <w:spacing w:line="240" w:lineRule="auto"/>
              <w:ind w:firstLine="175"/>
              <w:jc w:val="lef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proofErr w:type="gramStart"/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>titres</w:t>
            </w:r>
            <w:proofErr w:type="gramEnd"/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>IgA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 xml:space="preserve"> et</w:t>
            </w:r>
          </w:p>
          <w:p w:rsidR="0030045F" w:rsidRDefault="0030045F">
            <w:pPr>
              <w:spacing w:line="240" w:lineRule="auto"/>
              <w:ind w:firstLine="175"/>
              <w:jc w:val="left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>IgM</w:t>
            </w:r>
            <w:ins w:id="36" w:author="Ahlem Gzara" w:date="2025-07-07T14:50:00Z">
              <w:r w:rsidR="00F84B69">
                <w:rPr>
                  <w:rFonts w:eastAsia="Times New Roman" w:cstheme="minorHAnsi"/>
                  <w:sz w:val="24"/>
                  <w:szCs w:val="24"/>
                  <w:lang w:eastAsia="fr-FR"/>
                </w:rPr>
                <w:t xml:space="preserve"> </w:t>
              </w:r>
            </w:ins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>&lt;</w:t>
            </w:r>
            <w:ins w:id="37" w:author="Ahlem Gzara" w:date="2025-07-07T14:50:00Z">
              <w:r w:rsidR="00F84B69">
                <w:rPr>
                  <w:rFonts w:eastAsia="Times New Roman" w:cstheme="minorHAnsi"/>
                  <w:sz w:val="24"/>
                  <w:szCs w:val="24"/>
                  <w:lang w:eastAsia="fr-FR"/>
                </w:rPr>
                <w:t xml:space="preserve"> </w:t>
              </w:r>
            </w:ins>
            <w:proofErr w:type="gramStart"/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>1:</w:t>
            </w:r>
            <w:proofErr w:type="gramEnd"/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>50</w:t>
            </w:r>
            <w:del w:id="38" w:author="Ahlem Gzara" w:date="2025-07-07T14:50:00Z">
              <w:r w:rsidDel="00F84B69">
                <w:rPr>
                  <w:rFonts w:eastAsia="Times New Roman" w:cstheme="minorHAnsi"/>
                  <w:sz w:val="24"/>
                  <w:szCs w:val="24"/>
                  <w:lang w:eastAsia="fr-FR"/>
                </w:rPr>
                <w:delText>.</w:delText>
              </w:r>
            </w:del>
          </w:p>
        </w:tc>
      </w:tr>
      <w:tr w:rsidR="0030045F" w:rsidTr="00A20A87">
        <w:trPr>
          <w:trHeight w:val="650"/>
        </w:trPr>
        <w:tc>
          <w:tcPr>
            <w:tcW w:w="8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045F" w:rsidRDefault="0030045F">
            <w:pPr>
              <w:spacing w:line="240" w:lineRule="auto"/>
              <w:jc w:val="left"/>
              <w:rPr>
                <w:rFonts w:cstheme="minorHAnsi"/>
                <w:b/>
                <w:i/>
                <w:color w:val="222222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cstheme="minorHAnsi"/>
                <w:b/>
                <w:i/>
                <w:color w:val="222222"/>
                <w:sz w:val="24"/>
                <w:szCs w:val="24"/>
                <w:shd w:val="clear" w:color="auto" w:fill="FFFFFF"/>
              </w:rPr>
              <w:t>Bartonella</w:t>
            </w:r>
            <w:proofErr w:type="spellEnd"/>
            <w:r>
              <w:rPr>
                <w:rFonts w:cstheme="minorHAnsi"/>
                <w:b/>
                <w:i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cstheme="minorHAnsi"/>
                <w:b/>
                <w:i/>
                <w:color w:val="222222"/>
                <w:sz w:val="24"/>
                <w:szCs w:val="24"/>
                <w:shd w:val="clear" w:color="auto" w:fill="FFFFFF"/>
              </w:rPr>
              <w:t>spp</w:t>
            </w:r>
            <w:proofErr w:type="spellEnd"/>
          </w:p>
        </w:tc>
        <w:tc>
          <w:tcPr>
            <w:tcW w:w="20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496A" w:rsidRDefault="0030045F">
            <w:pPr>
              <w:spacing w:line="240" w:lineRule="auto"/>
              <w:jc w:val="left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Doxycycline 200 mg/j</w:t>
            </w:r>
          </w:p>
          <w:p w:rsidR="000A496A" w:rsidRDefault="0030045F">
            <w:pPr>
              <w:spacing w:line="240" w:lineRule="auto"/>
              <w:jc w:val="left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 xml:space="preserve"> +</w:t>
            </w:r>
          </w:p>
          <w:p w:rsidR="0030045F" w:rsidRDefault="0030045F">
            <w:pPr>
              <w:spacing w:line="240" w:lineRule="auto"/>
              <w:jc w:val="left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Gentamycine 3 mg/j</w:t>
            </w: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30045F" w:rsidRDefault="0030045F">
            <w:pPr>
              <w:spacing w:line="240" w:lineRule="auto"/>
              <w:ind w:firstLine="175"/>
              <w:jc w:val="center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045F" w:rsidRDefault="0030045F" w:rsidP="0030045F">
            <w:pPr>
              <w:spacing w:line="240" w:lineRule="auto"/>
              <w:ind w:firstLine="175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4 semaines +</w:t>
            </w:r>
          </w:p>
          <w:p w:rsidR="0030045F" w:rsidRDefault="0030045F" w:rsidP="0030045F">
            <w:pPr>
              <w:spacing w:line="240" w:lineRule="auto"/>
              <w:ind w:firstLine="175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2 semaines</w:t>
            </w:r>
          </w:p>
        </w:tc>
        <w:tc>
          <w:tcPr>
            <w:tcW w:w="1206" w:type="pct"/>
            <w:tcBorders>
              <w:top w:val="single" w:sz="4" w:space="0" w:color="auto"/>
              <w:bottom w:val="single" w:sz="4" w:space="0" w:color="auto"/>
            </w:tcBorders>
          </w:tcPr>
          <w:p w:rsidR="0030045F" w:rsidRDefault="0030045F">
            <w:pPr>
              <w:spacing w:line="240" w:lineRule="auto"/>
              <w:ind w:firstLine="175"/>
              <w:jc w:val="left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</w:p>
        </w:tc>
      </w:tr>
      <w:tr w:rsidR="0030045F" w:rsidTr="00A20A87">
        <w:trPr>
          <w:trHeight w:val="534"/>
        </w:trPr>
        <w:tc>
          <w:tcPr>
            <w:tcW w:w="8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045F" w:rsidRDefault="0030045F">
            <w:pPr>
              <w:spacing w:line="240" w:lineRule="auto"/>
              <w:jc w:val="left"/>
              <w:rPr>
                <w:rFonts w:cstheme="minorHAnsi"/>
                <w:b/>
                <w:i/>
                <w:color w:val="222222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cstheme="minorHAnsi"/>
                <w:b/>
                <w:i/>
                <w:color w:val="222222"/>
                <w:sz w:val="24"/>
                <w:szCs w:val="24"/>
                <w:shd w:val="clear" w:color="auto" w:fill="FFFFFF"/>
              </w:rPr>
              <w:t>Tropheryma</w:t>
            </w:r>
            <w:proofErr w:type="spellEnd"/>
          </w:p>
          <w:p w:rsidR="0030045F" w:rsidRDefault="0030045F">
            <w:pPr>
              <w:spacing w:line="240" w:lineRule="auto"/>
              <w:jc w:val="left"/>
              <w:rPr>
                <w:rFonts w:cstheme="minorHAnsi"/>
                <w:b/>
                <w:i/>
                <w:color w:val="222222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>
              <w:rPr>
                <w:rFonts w:cstheme="minorHAnsi"/>
                <w:b/>
                <w:i/>
                <w:color w:val="222222"/>
                <w:sz w:val="24"/>
                <w:szCs w:val="24"/>
                <w:shd w:val="clear" w:color="auto" w:fill="FFFFFF"/>
              </w:rPr>
              <w:t>whipplei</w:t>
            </w:r>
            <w:proofErr w:type="spellEnd"/>
            <w:proofErr w:type="gramEnd"/>
          </w:p>
        </w:tc>
        <w:tc>
          <w:tcPr>
            <w:tcW w:w="20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2550" w:rsidRDefault="0030045F">
            <w:pPr>
              <w:spacing w:line="240" w:lineRule="auto"/>
              <w:jc w:val="left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Doxycycline 200 mg/j +</w:t>
            </w:r>
          </w:p>
          <w:p w:rsidR="0030045F" w:rsidRDefault="0030045F">
            <w:pPr>
              <w:spacing w:line="240" w:lineRule="auto"/>
              <w:jc w:val="left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Hydroxychloroquine 200 à 600 mg/j</w:t>
            </w: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30045F" w:rsidRDefault="0030045F">
            <w:pPr>
              <w:spacing w:line="240" w:lineRule="auto"/>
              <w:ind w:firstLine="175"/>
              <w:jc w:val="center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045F" w:rsidRDefault="0030045F" w:rsidP="0030045F">
            <w:pPr>
              <w:spacing w:line="240" w:lineRule="auto"/>
              <w:ind w:firstLine="175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18 mois ou plus</w:t>
            </w:r>
          </w:p>
        </w:tc>
        <w:tc>
          <w:tcPr>
            <w:tcW w:w="1206" w:type="pct"/>
            <w:tcBorders>
              <w:top w:val="single" w:sz="4" w:space="0" w:color="auto"/>
              <w:bottom w:val="single" w:sz="4" w:space="0" w:color="auto"/>
            </w:tcBorders>
          </w:tcPr>
          <w:p w:rsidR="00A20A87" w:rsidRDefault="0030045F">
            <w:pPr>
              <w:spacing w:line="240" w:lineRule="auto"/>
              <w:ind w:firstLine="175"/>
              <w:jc w:val="lef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 xml:space="preserve">Durée optimale </w:t>
            </w:r>
          </w:p>
          <w:p w:rsidR="0030045F" w:rsidRDefault="0030045F">
            <w:pPr>
              <w:spacing w:line="240" w:lineRule="auto"/>
              <w:ind w:firstLine="175"/>
              <w:jc w:val="left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>inconnue</w:t>
            </w:r>
          </w:p>
        </w:tc>
      </w:tr>
      <w:tr w:rsidR="0030045F" w:rsidTr="00A20A87">
        <w:trPr>
          <w:trHeight w:val="534"/>
        </w:trPr>
        <w:tc>
          <w:tcPr>
            <w:tcW w:w="8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045F" w:rsidRDefault="0030045F">
            <w:pPr>
              <w:spacing w:line="240" w:lineRule="auto"/>
              <w:jc w:val="left"/>
              <w:rPr>
                <w:rFonts w:cstheme="minorHAnsi"/>
                <w:b/>
                <w:i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b/>
                <w:i/>
                <w:color w:val="222222"/>
                <w:sz w:val="24"/>
                <w:szCs w:val="24"/>
                <w:shd w:val="clear" w:color="auto" w:fill="FFFFFF"/>
              </w:rPr>
              <w:t xml:space="preserve">Mycoplasma </w:t>
            </w:r>
            <w:proofErr w:type="spellStart"/>
            <w:r>
              <w:rPr>
                <w:rFonts w:cstheme="minorHAnsi"/>
                <w:b/>
                <w:i/>
                <w:color w:val="222222"/>
                <w:sz w:val="24"/>
                <w:szCs w:val="24"/>
                <w:shd w:val="clear" w:color="auto" w:fill="FFFFFF"/>
              </w:rPr>
              <w:t>spp</w:t>
            </w:r>
            <w:proofErr w:type="spellEnd"/>
          </w:p>
        </w:tc>
        <w:tc>
          <w:tcPr>
            <w:tcW w:w="20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045F" w:rsidRDefault="0030045F">
            <w:pPr>
              <w:spacing w:line="240" w:lineRule="auto"/>
              <w:jc w:val="left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 xml:space="preserve">Lévofloxacine 1 gr/j </w:t>
            </w: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30045F" w:rsidRDefault="0030045F">
            <w:pPr>
              <w:spacing w:line="240" w:lineRule="auto"/>
              <w:ind w:firstLine="175"/>
              <w:jc w:val="center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045F" w:rsidRDefault="0030045F" w:rsidP="0030045F">
            <w:pPr>
              <w:spacing w:line="240" w:lineRule="auto"/>
              <w:ind w:firstLine="175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6 semaines</w:t>
            </w:r>
          </w:p>
        </w:tc>
        <w:tc>
          <w:tcPr>
            <w:tcW w:w="1206" w:type="pct"/>
            <w:tcBorders>
              <w:top w:val="single" w:sz="4" w:space="0" w:color="auto"/>
              <w:bottom w:val="single" w:sz="4" w:space="0" w:color="auto"/>
            </w:tcBorders>
          </w:tcPr>
          <w:p w:rsidR="0030045F" w:rsidRDefault="0030045F">
            <w:pPr>
              <w:spacing w:line="240" w:lineRule="auto"/>
              <w:ind w:firstLine="175"/>
              <w:jc w:val="left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</w:p>
        </w:tc>
      </w:tr>
      <w:tr w:rsidR="0030045F" w:rsidTr="00A20A87">
        <w:trPr>
          <w:trHeight w:val="1130"/>
        </w:trPr>
        <w:tc>
          <w:tcPr>
            <w:tcW w:w="876" w:type="pct"/>
            <w:tcBorders>
              <w:top w:val="single" w:sz="4" w:space="0" w:color="auto"/>
            </w:tcBorders>
            <w:vAlign w:val="center"/>
          </w:tcPr>
          <w:p w:rsidR="0030045F" w:rsidRDefault="0030045F">
            <w:pPr>
              <w:spacing w:line="240" w:lineRule="auto"/>
              <w:jc w:val="left"/>
              <w:rPr>
                <w:rFonts w:cstheme="minorHAnsi"/>
                <w:b/>
                <w:i/>
                <w:color w:val="222222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cstheme="minorHAnsi"/>
                <w:b/>
                <w:i/>
                <w:color w:val="222222"/>
                <w:sz w:val="24"/>
                <w:szCs w:val="24"/>
                <w:shd w:val="clear" w:color="auto" w:fill="FFFFFF"/>
              </w:rPr>
              <w:t>Legionnella</w:t>
            </w:r>
            <w:proofErr w:type="spellEnd"/>
            <w:r>
              <w:rPr>
                <w:rFonts w:cstheme="minorHAnsi"/>
                <w:b/>
                <w:i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cstheme="minorHAnsi"/>
                <w:b/>
                <w:i/>
                <w:color w:val="222222"/>
                <w:sz w:val="24"/>
                <w:szCs w:val="24"/>
                <w:shd w:val="clear" w:color="auto" w:fill="FFFFFF"/>
              </w:rPr>
              <w:t>spp</w:t>
            </w:r>
            <w:proofErr w:type="spellEnd"/>
          </w:p>
        </w:tc>
        <w:tc>
          <w:tcPr>
            <w:tcW w:w="2028" w:type="pct"/>
            <w:tcBorders>
              <w:top w:val="single" w:sz="4" w:space="0" w:color="auto"/>
            </w:tcBorders>
            <w:vAlign w:val="center"/>
          </w:tcPr>
          <w:p w:rsidR="00A20A87" w:rsidRDefault="0030045F" w:rsidP="00C35F70">
            <w:pPr>
              <w:spacing w:line="276" w:lineRule="auto"/>
              <w:jc w:val="left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Lévofloxacine 1 gr/j ou</w:t>
            </w:r>
            <w:r w:rsidR="00C35F70"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Clarythromycine</w:t>
            </w:r>
            <w:proofErr w:type="spellEnd"/>
            <w:r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 xml:space="preserve"> 1 gr/j </w:t>
            </w:r>
          </w:p>
          <w:p w:rsidR="00C12550" w:rsidRDefault="0030045F" w:rsidP="00C35F70">
            <w:pPr>
              <w:spacing w:line="276" w:lineRule="auto"/>
              <w:jc w:val="left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+</w:t>
            </w:r>
          </w:p>
          <w:p w:rsidR="0030045F" w:rsidRDefault="00C12550">
            <w:pPr>
              <w:spacing w:line="240" w:lineRule="auto"/>
              <w:jc w:val="left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R</w:t>
            </w:r>
            <w:r w:rsidR="0030045F"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ifampicine 600 mg x 3</w:t>
            </w:r>
          </w:p>
        </w:tc>
        <w:tc>
          <w:tcPr>
            <w:tcW w:w="301" w:type="pct"/>
            <w:tcBorders>
              <w:top w:val="single" w:sz="4" w:space="0" w:color="auto"/>
            </w:tcBorders>
          </w:tcPr>
          <w:p w:rsidR="0030045F" w:rsidRDefault="0030045F">
            <w:pPr>
              <w:spacing w:line="240" w:lineRule="auto"/>
              <w:ind w:firstLine="175"/>
              <w:jc w:val="center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89" w:type="pct"/>
            <w:tcBorders>
              <w:top w:val="single" w:sz="4" w:space="0" w:color="auto"/>
            </w:tcBorders>
            <w:vAlign w:val="center"/>
          </w:tcPr>
          <w:p w:rsidR="0030045F" w:rsidRDefault="0030045F" w:rsidP="0030045F">
            <w:pPr>
              <w:spacing w:line="240" w:lineRule="auto"/>
              <w:ind w:firstLine="175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6 semaines ou plus</w:t>
            </w:r>
          </w:p>
          <w:p w:rsidR="0030045F" w:rsidRDefault="0030045F" w:rsidP="0030045F">
            <w:pPr>
              <w:spacing w:line="240" w:lineRule="auto"/>
              <w:ind w:firstLine="175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6 semaines</w:t>
            </w:r>
          </w:p>
        </w:tc>
        <w:tc>
          <w:tcPr>
            <w:tcW w:w="1206" w:type="pct"/>
            <w:tcBorders>
              <w:top w:val="single" w:sz="4" w:space="0" w:color="auto"/>
            </w:tcBorders>
          </w:tcPr>
          <w:p w:rsidR="0030045F" w:rsidRDefault="0030045F">
            <w:pPr>
              <w:spacing w:line="240" w:lineRule="auto"/>
              <w:ind w:firstLine="175"/>
              <w:jc w:val="left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</w:p>
        </w:tc>
      </w:tr>
    </w:tbl>
    <w:p w:rsidR="00821EFB" w:rsidRPr="00A20A87" w:rsidRDefault="00A20A87" w:rsidP="00A20A87">
      <w:pPr>
        <w:spacing w:line="276" w:lineRule="auto"/>
        <w:rPr>
          <w:rFonts w:eastAsia="Times New Roman" w:cstheme="minorHAnsi"/>
          <w:sz w:val="24"/>
          <w:szCs w:val="24"/>
          <w:lang w:eastAsia="fr-FR"/>
        </w:rPr>
      </w:pPr>
      <w:r w:rsidRPr="00A20A87">
        <w:rPr>
          <w:rFonts w:eastAsia="Times New Roman" w:cstheme="minorHAnsi"/>
          <w:sz w:val="24"/>
          <w:szCs w:val="24"/>
          <w:lang w:eastAsia="fr-FR"/>
        </w:rPr>
        <w:t xml:space="preserve">AC : anticorps </w:t>
      </w:r>
    </w:p>
    <w:p w:rsidR="00821EFB" w:rsidRPr="00A20A87" w:rsidRDefault="00BB290A" w:rsidP="00A20A87">
      <w:pPr>
        <w:spacing w:line="276" w:lineRule="auto"/>
        <w:rPr>
          <w:rFonts w:eastAsia="Times New Roman" w:cstheme="minorHAnsi"/>
          <w:sz w:val="24"/>
          <w:szCs w:val="24"/>
          <w:lang w:eastAsia="fr-FR"/>
        </w:rPr>
      </w:pPr>
      <w:r w:rsidRPr="00A20A87">
        <w:rPr>
          <w:rFonts w:cstheme="minorHAnsi"/>
          <w:b/>
          <w:i/>
          <w:color w:val="222222"/>
          <w:sz w:val="24"/>
          <w:szCs w:val="24"/>
          <w:shd w:val="clear" w:color="auto" w:fill="FFFFFF"/>
        </w:rPr>
        <w:t xml:space="preserve">Brucella </w:t>
      </w:r>
      <w:proofErr w:type="spellStart"/>
      <w:r w:rsidRPr="00A20A87">
        <w:rPr>
          <w:rFonts w:cstheme="minorHAnsi"/>
          <w:b/>
          <w:i/>
          <w:color w:val="222222"/>
          <w:sz w:val="24"/>
          <w:szCs w:val="24"/>
          <w:shd w:val="clear" w:color="auto" w:fill="FFFFFF"/>
        </w:rPr>
        <w:t>spp</w:t>
      </w:r>
      <w:proofErr w:type="spellEnd"/>
      <w:r w:rsidRPr="00A20A87">
        <w:rPr>
          <w:rFonts w:cstheme="minorHAnsi"/>
          <w:b/>
          <w:i/>
          <w:color w:val="222222"/>
          <w:sz w:val="24"/>
          <w:szCs w:val="24"/>
          <w:shd w:val="clear" w:color="auto" w:fill="FFFFFF"/>
        </w:rPr>
        <w:t xml:space="preserve">* : </w:t>
      </w:r>
      <w:r w:rsidRPr="00A20A87">
        <w:rPr>
          <w:rFonts w:eastAsia="Times New Roman" w:cstheme="minorHAnsi"/>
          <w:sz w:val="24"/>
          <w:szCs w:val="24"/>
          <w:lang w:eastAsia="fr-FR"/>
        </w:rPr>
        <w:t xml:space="preserve">Certains auteurs recommandent d'ajouter la gentamicine pendant les 3 premières semaines exclusivement dans le cas d’une brucellose aigue. </w:t>
      </w:r>
    </w:p>
    <w:p w:rsidR="00821EFB" w:rsidRDefault="00821EFB">
      <w:pPr>
        <w:jc w:val="lowKashida"/>
        <w:rPr>
          <w:rFonts w:ascii="Arial" w:eastAsia="Times New Roman" w:hAnsi="Arial" w:cs="Arial"/>
          <w:sz w:val="24"/>
          <w:szCs w:val="24"/>
          <w:lang w:eastAsia="fr-FR"/>
        </w:rPr>
      </w:pPr>
    </w:p>
    <w:p w:rsidR="00821EFB" w:rsidRPr="00A20A87" w:rsidRDefault="00BB290A" w:rsidP="00A20A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9639"/>
        </w:tabs>
        <w:spacing w:line="240" w:lineRule="auto"/>
        <w:ind w:left="142" w:right="-425"/>
        <w:rPr>
          <w:rFonts w:cstheme="minorHAnsi"/>
          <w:b/>
          <w:sz w:val="20"/>
          <w:szCs w:val="20"/>
          <w:u w:val="single"/>
          <w:lang w:val="en-US"/>
        </w:rPr>
      </w:pPr>
      <w:proofErr w:type="spellStart"/>
      <w:proofErr w:type="gramStart"/>
      <w:r w:rsidRPr="00A20A87">
        <w:rPr>
          <w:rFonts w:cstheme="minorHAnsi"/>
          <w:b/>
          <w:sz w:val="20"/>
          <w:szCs w:val="20"/>
          <w:u w:val="single"/>
          <w:lang w:val="en-US"/>
        </w:rPr>
        <w:t>Référence</w:t>
      </w:r>
      <w:proofErr w:type="spellEnd"/>
      <w:r w:rsidRPr="00A20A87">
        <w:rPr>
          <w:rFonts w:cstheme="minorHAnsi"/>
          <w:b/>
          <w:sz w:val="20"/>
          <w:szCs w:val="20"/>
          <w:u w:val="single"/>
          <w:lang w:val="en-US"/>
        </w:rPr>
        <w:t> :</w:t>
      </w:r>
      <w:proofErr w:type="gramEnd"/>
    </w:p>
    <w:p w:rsidR="00821EFB" w:rsidRPr="00A20A87" w:rsidRDefault="00BB290A" w:rsidP="00A20A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40" w:lineRule="auto"/>
        <w:ind w:left="142" w:right="-425"/>
        <w:rPr>
          <w:rFonts w:cstheme="minorHAnsi"/>
          <w:sz w:val="20"/>
          <w:szCs w:val="20"/>
          <w:lang w:val="en-US"/>
        </w:rPr>
      </w:pPr>
      <w:r w:rsidRPr="00A20A87">
        <w:rPr>
          <w:rFonts w:cstheme="minorHAnsi"/>
          <w:sz w:val="20"/>
          <w:szCs w:val="20"/>
          <w:lang w:val="en-US"/>
        </w:rPr>
        <w:t>1/ Habib G, Lancellotti P, Antunes MJ, et al (2015) 2015 ESC guidelines for the management of infective endocarditis: The task force for the management of infective endocarditis of the European Society of Cardiology (esc) endorsed by: European Association for Cardio-thoracic Surgery (EACTS), the European Association of Nuclear Medicine (EANM). Eur Heart J 36:3075–128</w:t>
      </w:r>
    </w:p>
    <w:p w:rsidR="00821EFB" w:rsidRPr="00A20A87" w:rsidRDefault="00BB290A" w:rsidP="00A20A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40" w:lineRule="auto"/>
        <w:ind w:left="142" w:right="-425"/>
        <w:rPr>
          <w:rFonts w:cstheme="minorHAnsi"/>
          <w:sz w:val="20"/>
          <w:szCs w:val="20"/>
          <w:lang w:val="en-US"/>
        </w:rPr>
      </w:pPr>
      <w:r w:rsidRPr="00A20A87">
        <w:rPr>
          <w:rFonts w:cstheme="minorHAnsi"/>
          <w:sz w:val="20"/>
          <w:szCs w:val="20"/>
          <w:lang w:val="en-US"/>
        </w:rPr>
        <w:t>2/ ESC Guidelines for the management of endocarditis. European Heart Journal (2023) 44, 3948–4042 https://doi.org/10.1093/eurheartj/ehad193</w:t>
      </w:r>
    </w:p>
    <w:sectPr w:rsidR="00821EFB" w:rsidRPr="00A20A87">
      <w:footerReference w:type="default" r:id="rId9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84D19" w:rsidRDefault="00B84D19">
      <w:pPr>
        <w:spacing w:line="240" w:lineRule="auto"/>
      </w:pPr>
      <w:r>
        <w:separator/>
      </w:r>
    </w:p>
  </w:endnote>
  <w:endnote w:type="continuationSeparator" w:id="0">
    <w:p w:rsidR="00B84D19" w:rsidRDefault="00B84D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21EFB" w:rsidRDefault="00821EFB">
    <w:pPr>
      <w:pStyle w:val="Pieddepage"/>
    </w:pPr>
  </w:p>
  <w:p w:rsidR="00821EFB" w:rsidRDefault="00821EFB">
    <w:pPr>
      <w:pStyle w:val="Pieddepage"/>
    </w:pPr>
  </w:p>
  <w:p w:rsidR="00821EFB" w:rsidRDefault="00821EFB">
    <w:pPr>
      <w:pStyle w:val="Pieddepage"/>
    </w:pPr>
  </w:p>
  <w:p w:rsidR="00821EFB" w:rsidRDefault="00821EFB">
    <w:pPr>
      <w:pStyle w:val="Pieddepage"/>
    </w:pPr>
  </w:p>
  <w:p w:rsidR="00821EFB" w:rsidRDefault="00821EF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84D19" w:rsidRDefault="00B84D19">
      <w:r>
        <w:separator/>
      </w:r>
    </w:p>
  </w:footnote>
  <w:footnote w:type="continuationSeparator" w:id="0">
    <w:p w:rsidR="00B84D19" w:rsidRDefault="00B84D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92E86"/>
    <w:multiLevelType w:val="multilevel"/>
    <w:tmpl w:val="0CC92E8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i w:val="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5623CF"/>
    <w:multiLevelType w:val="multilevel"/>
    <w:tmpl w:val="3A5623C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1031203">
    <w:abstractNumId w:val="1"/>
  </w:num>
  <w:num w:numId="2" w16cid:durableId="94037992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hlem Gzara">
    <w15:presenceInfo w15:providerId="Windows Live" w15:userId="0adc37b2eb89bc6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983"/>
    <w:rsid w:val="000076E9"/>
    <w:rsid w:val="00026E13"/>
    <w:rsid w:val="0004358B"/>
    <w:rsid w:val="00072538"/>
    <w:rsid w:val="000740A4"/>
    <w:rsid w:val="000A11F2"/>
    <w:rsid w:val="000A12F0"/>
    <w:rsid w:val="000A496A"/>
    <w:rsid w:val="000C2B8E"/>
    <w:rsid w:val="000D6DC0"/>
    <w:rsid w:val="00110112"/>
    <w:rsid w:val="0012221C"/>
    <w:rsid w:val="00123B53"/>
    <w:rsid w:val="00132E4F"/>
    <w:rsid w:val="00145536"/>
    <w:rsid w:val="001457E3"/>
    <w:rsid w:val="001506B1"/>
    <w:rsid w:val="00150800"/>
    <w:rsid w:val="00153222"/>
    <w:rsid w:val="00170EFB"/>
    <w:rsid w:val="001814D8"/>
    <w:rsid w:val="001832B0"/>
    <w:rsid w:val="00186395"/>
    <w:rsid w:val="001A1249"/>
    <w:rsid w:val="001B129F"/>
    <w:rsid w:val="001B1E23"/>
    <w:rsid w:val="001B54D8"/>
    <w:rsid w:val="001D17FD"/>
    <w:rsid w:val="001D4879"/>
    <w:rsid w:val="001E08DB"/>
    <w:rsid w:val="001E2C1E"/>
    <w:rsid w:val="001E2CA3"/>
    <w:rsid w:val="001F45E3"/>
    <w:rsid w:val="001F67D2"/>
    <w:rsid w:val="00201DFE"/>
    <w:rsid w:val="00205439"/>
    <w:rsid w:val="00214123"/>
    <w:rsid w:val="002220E0"/>
    <w:rsid w:val="002349C0"/>
    <w:rsid w:val="00256B1E"/>
    <w:rsid w:val="00274293"/>
    <w:rsid w:val="00276420"/>
    <w:rsid w:val="00283CE9"/>
    <w:rsid w:val="00296620"/>
    <w:rsid w:val="002A4BEA"/>
    <w:rsid w:val="002B0430"/>
    <w:rsid w:val="0030045F"/>
    <w:rsid w:val="00313BEE"/>
    <w:rsid w:val="0031598F"/>
    <w:rsid w:val="00346CFF"/>
    <w:rsid w:val="003751B9"/>
    <w:rsid w:val="00381EFD"/>
    <w:rsid w:val="0039316F"/>
    <w:rsid w:val="003A4FAF"/>
    <w:rsid w:val="003B0CEB"/>
    <w:rsid w:val="003D0ECE"/>
    <w:rsid w:val="00410BB5"/>
    <w:rsid w:val="00431A46"/>
    <w:rsid w:val="004343CD"/>
    <w:rsid w:val="00434C95"/>
    <w:rsid w:val="00436741"/>
    <w:rsid w:val="00460E41"/>
    <w:rsid w:val="004626B8"/>
    <w:rsid w:val="00464181"/>
    <w:rsid w:val="00465976"/>
    <w:rsid w:val="00481ED7"/>
    <w:rsid w:val="004B0138"/>
    <w:rsid w:val="004B15C5"/>
    <w:rsid w:val="004C2D47"/>
    <w:rsid w:val="004C2EEB"/>
    <w:rsid w:val="005136BA"/>
    <w:rsid w:val="00522819"/>
    <w:rsid w:val="00525C2B"/>
    <w:rsid w:val="00533464"/>
    <w:rsid w:val="00540AC4"/>
    <w:rsid w:val="00554DE0"/>
    <w:rsid w:val="00582EC2"/>
    <w:rsid w:val="00590646"/>
    <w:rsid w:val="00592C9F"/>
    <w:rsid w:val="00594E46"/>
    <w:rsid w:val="005A1C56"/>
    <w:rsid w:val="005A254F"/>
    <w:rsid w:val="005B394A"/>
    <w:rsid w:val="005B70AD"/>
    <w:rsid w:val="005D1150"/>
    <w:rsid w:val="005D49F8"/>
    <w:rsid w:val="005D6075"/>
    <w:rsid w:val="005E52F8"/>
    <w:rsid w:val="005E6BAF"/>
    <w:rsid w:val="005F1090"/>
    <w:rsid w:val="005F1363"/>
    <w:rsid w:val="0061715F"/>
    <w:rsid w:val="00623DC1"/>
    <w:rsid w:val="00630983"/>
    <w:rsid w:val="00633679"/>
    <w:rsid w:val="00635676"/>
    <w:rsid w:val="00647BAE"/>
    <w:rsid w:val="006502C6"/>
    <w:rsid w:val="00660694"/>
    <w:rsid w:val="00665179"/>
    <w:rsid w:val="00667281"/>
    <w:rsid w:val="0068181A"/>
    <w:rsid w:val="006834A4"/>
    <w:rsid w:val="006A1B9D"/>
    <w:rsid w:val="006A406C"/>
    <w:rsid w:val="006A505A"/>
    <w:rsid w:val="006A626B"/>
    <w:rsid w:val="006C1387"/>
    <w:rsid w:val="006C34AA"/>
    <w:rsid w:val="006D57D2"/>
    <w:rsid w:val="006D678B"/>
    <w:rsid w:val="006E0DFA"/>
    <w:rsid w:val="006E750E"/>
    <w:rsid w:val="006F1326"/>
    <w:rsid w:val="006F3260"/>
    <w:rsid w:val="006F5C79"/>
    <w:rsid w:val="00716AA6"/>
    <w:rsid w:val="007345B2"/>
    <w:rsid w:val="0074640F"/>
    <w:rsid w:val="007650FF"/>
    <w:rsid w:val="007744E3"/>
    <w:rsid w:val="00791329"/>
    <w:rsid w:val="007B111C"/>
    <w:rsid w:val="007B4C0B"/>
    <w:rsid w:val="007D0658"/>
    <w:rsid w:val="007D7CC4"/>
    <w:rsid w:val="007F76FE"/>
    <w:rsid w:val="007F7E7C"/>
    <w:rsid w:val="008015DB"/>
    <w:rsid w:val="0080245C"/>
    <w:rsid w:val="00810D3F"/>
    <w:rsid w:val="00821EFB"/>
    <w:rsid w:val="008339D4"/>
    <w:rsid w:val="00844922"/>
    <w:rsid w:val="00845C9F"/>
    <w:rsid w:val="0085118E"/>
    <w:rsid w:val="00880359"/>
    <w:rsid w:val="00880D73"/>
    <w:rsid w:val="00884A20"/>
    <w:rsid w:val="008C0C03"/>
    <w:rsid w:val="008D3D19"/>
    <w:rsid w:val="009035D2"/>
    <w:rsid w:val="0090428A"/>
    <w:rsid w:val="009058EA"/>
    <w:rsid w:val="00906F93"/>
    <w:rsid w:val="009112D1"/>
    <w:rsid w:val="009170BE"/>
    <w:rsid w:val="00920EA5"/>
    <w:rsid w:val="0092144C"/>
    <w:rsid w:val="00926413"/>
    <w:rsid w:val="00926FA4"/>
    <w:rsid w:val="009351B8"/>
    <w:rsid w:val="00942CD9"/>
    <w:rsid w:val="0094599C"/>
    <w:rsid w:val="00976271"/>
    <w:rsid w:val="00980AD3"/>
    <w:rsid w:val="00987832"/>
    <w:rsid w:val="009934DA"/>
    <w:rsid w:val="009948B0"/>
    <w:rsid w:val="009A2615"/>
    <w:rsid w:val="009B0DCA"/>
    <w:rsid w:val="009E6825"/>
    <w:rsid w:val="009F77A8"/>
    <w:rsid w:val="00A15CB8"/>
    <w:rsid w:val="00A20A87"/>
    <w:rsid w:val="00A23772"/>
    <w:rsid w:val="00A44DA6"/>
    <w:rsid w:val="00A5163E"/>
    <w:rsid w:val="00A52130"/>
    <w:rsid w:val="00A5349F"/>
    <w:rsid w:val="00A543DC"/>
    <w:rsid w:val="00A557B5"/>
    <w:rsid w:val="00A60178"/>
    <w:rsid w:val="00A76DCA"/>
    <w:rsid w:val="00A82C47"/>
    <w:rsid w:val="00A85C16"/>
    <w:rsid w:val="00A92038"/>
    <w:rsid w:val="00A95590"/>
    <w:rsid w:val="00AA7B13"/>
    <w:rsid w:val="00AC0457"/>
    <w:rsid w:val="00AD0829"/>
    <w:rsid w:val="00AE122A"/>
    <w:rsid w:val="00AE15BB"/>
    <w:rsid w:val="00AE18FC"/>
    <w:rsid w:val="00AF3670"/>
    <w:rsid w:val="00B20A5F"/>
    <w:rsid w:val="00B57A9F"/>
    <w:rsid w:val="00B641F9"/>
    <w:rsid w:val="00B64BFC"/>
    <w:rsid w:val="00B6701E"/>
    <w:rsid w:val="00B730E4"/>
    <w:rsid w:val="00B75239"/>
    <w:rsid w:val="00B75F54"/>
    <w:rsid w:val="00B82C56"/>
    <w:rsid w:val="00B84D19"/>
    <w:rsid w:val="00B947B3"/>
    <w:rsid w:val="00B95442"/>
    <w:rsid w:val="00BB290A"/>
    <w:rsid w:val="00BB3D32"/>
    <w:rsid w:val="00BE2D24"/>
    <w:rsid w:val="00BE5B43"/>
    <w:rsid w:val="00BF27C9"/>
    <w:rsid w:val="00BF3D7E"/>
    <w:rsid w:val="00C074EF"/>
    <w:rsid w:val="00C10FE5"/>
    <w:rsid w:val="00C12550"/>
    <w:rsid w:val="00C138F5"/>
    <w:rsid w:val="00C203CD"/>
    <w:rsid w:val="00C35F70"/>
    <w:rsid w:val="00C70AD1"/>
    <w:rsid w:val="00C94764"/>
    <w:rsid w:val="00CA7DDF"/>
    <w:rsid w:val="00CB6A2A"/>
    <w:rsid w:val="00CE1F40"/>
    <w:rsid w:val="00D008F2"/>
    <w:rsid w:val="00D1780B"/>
    <w:rsid w:val="00D20809"/>
    <w:rsid w:val="00D246D2"/>
    <w:rsid w:val="00D34E35"/>
    <w:rsid w:val="00D44695"/>
    <w:rsid w:val="00D51FE8"/>
    <w:rsid w:val="00D54EF2"/>
    <w:rsid w:val="00D71933"/>
    <w:rsid w:val="00D85775"/>
    <w:rsid w:val="00D914A7"/>
    <w:rsid w:val="00DC12B5"/>
    <w:rsid w:val="00DC69AA"/>
    <w:rsid w:val="00DC75F5"/>
    <w:rsid w:val="00DF289E"/>
    <w:rsid w:val="00DF49AB"/>
    <w:rsid w:val="00E01B03"/>
    <w:rsid w:val="00E15E47"/>
    <w:rsid w:val="00E241CE"/>
    <w:rsid w:val="00E403A6"/>
    <w:rsid w:val="00E41488"/>
    <w:rsid w:val="00E70AAB"/>
    <w:rsid w:val="00E86609"/>
    <w:rsid w:val="00E968A6"/>
    <w:rsid w:val="00E96CDF"/>
    <w:rsid w:val="00EB1F9E"/>
    <w:rsid w:val="00EB4495"/>
    <w:rsid w:val="00EC64F6"/>
    <w:rsid w:val="00EE327F"/>
    <w:rsid w:val="00EE7E41"/>
    <w:rsid w:val="00EF0B8E"/>
    <w:rsid w:val="00F10A0D"/>
    <w:rsid w:val="00F146D1"/>
    <w:rsid w:val="00F244B6"/>
    <w:rsid w:val="00F25EB6"/>
    <w:rsid w:val="00F26441"/>
    <w:rsid w:val="00F27AEB"/>
    <w:rsid w:val="00F37D78"/>
    <w:rsid w:val="00F55DFE"/>
    <w:rsid w:val="00F818E0"/>
    <w:rsid w:val="00F82791"/>
    <w:rsid w:val="00F84B69"/>
    <w:rsid w:val="00F96B2C"/>
    <w:rsid w:val="00FB6900"/>
    <w:rsid w:val="00FB7243"/>
    <w:rsid w:val="00FD0F18"/>
    <w:rsid w:val="00FD20F4"/>
    <w:rsid w:val="00FD6414"/>
    <w:rsid w:val="0C2A14E3"/>
    <w:rsid w:val="389132E6"/>
    <w:rsid w:val="3E6444F9"/>
    <w:rsid w:val="497169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6847B6C"/>
  <w15:docId w15:val="{18A65F83-C9F4-4587-AAF5-BE5C1F884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360" w:lineRule="auto"/>
      <w:jc w:val="both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spacing w:before="100" w:beforeAutospacing="1" w:after="100" w:afterAutospacing="1" w:line="240" w:lineRule="auto"/>
      <w:outlineLvl w:val="0"/>
    </w:pPr>
    <w:rPr>
      <w:rFonts w:eastAsia="Times New Roman" w:cstheme="minorHAnsi"/>
      <w:b/>
      <w:i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table" w:styleId="Grilledutableau">
    <w:name w:val="Table Grid"/>
    <w:basedOn w:val="TableauNormal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ausimple41">
    <w:name w:val="Tableau simple 41"/>
    <w:basedOn w:val="TableauNormal"/>
    <w:uiPriority w:val="44"/>
    <w:tblPr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En-tteCar">
    <w:name w:val="En-tête Car"/>
    <w:basedOn w:val="Policepardfaut"/>
    <w:link w:val="En-tte"/>
    <w:uiPriority w:val="99"/>
    <w:qFormat/>
  </w:style>
  <w:style w:type="character" w:customStyle="1" w:styleId="PieddepageCar">
    <w:name w:val="Pied de page Car"/>
    <w:basedOn w:val="Policepardfaut"/>
    <w:link w:val="Pieddepage"/>
    <w:uiPriority w:val="99"/>
    <w:qFormat/>
  </w:style>
  <w:style w:type="table" w:customStyle="1" w:styleId="Grilledutableau1">
    <w:name w:val="Grille du tableau1"/>
    <w:basedOn w:val="TableauNormal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Pr>
      <w:b/>
      <w:bCs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"/>
    <w:qFormat/>
    <w:rPr>
      <w:rFonts w:eastAsia="Times New Roman" w:cstheme="minorHAnsi"/>
      <w:b/>
      <w:i/>
      <w:sz w:val="24"/>
      <w:szCs w:val="24"/>
      <w:lang w:eastAsia="fr-FR"/>
    </w:rPr>
  </w:style>
  <w:style w:type="paragraph" w:styleId="Rvision">
    <w:name w:val="Revision"/>
    <w:hidden/>
    <w:uiPriority w:val="99"/>
    <w:semiHidden/>
    <w:rsid w:val="00F84B6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A7EB1BEF-8837-4DD2-B6EC-01B35128AC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1502</Words>
  <Characters>8263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INEAS</Company>
  <LinksUpToDate>false</LinksUpToDate>
  <CharactersWithSpaces>9746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Ahlem Gzara</cp:lastModifiedBy>
  <cp:revision>2</cp:revision>
  <dcterms:created xsi:type="dcterms:W3CDTF">2025-07-07T13:50:00Z</dcterms:created>
  <dcterms:modified xsi:type="dcterms:W3CDTF">2025-07-07T13:50:00Z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1036-12.2.0.18283</vt:lpwstr>
  </property>
  <property fmtid="{D5CDD505-2E9C-101B-9397-08002B2CF9AE}" pid="3" name="ICV">
    <vt:lpwstr>2D7492B4C9CB475790E939A7576A3E52_13</vt:lpwstr>
  </property>
</Properties>
</file>